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A5772A" w:rsidRPr="009263EA" w:rsidTr="00406A47">
        <w:tc>
          <w:tcPr>
            <w:tcW w:w="10421" w:type="dxa"/>
            <w:tcFitText/>
            <w:vAlign w:val="center"/>
          </w:tcPr>
          <w:p w:rsidR="00A5772A" w:rsidRPr="00282D89" w:rsidRDefault="00A5772A" w:rsidP="00A57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282D89">
              <w:rPr>
                <w:spacing w:val="25"/>
                <w:sz w:val="22"/>
              </w:rPr>
              <w:t>МИНИСТЕРСТВО НАУКИ И ВЫСШЕГО ОБРАЗОВАНИЯ РОССИЙСКОЙ ФЕДЕРАЦИ</w:t>
            </w:r>
            <w:r w:rsidRPr="00282D89">
              <w:rPr>
                <w:spacing w:val="32"/>
                <w:sz w:val="22"/>
              </w:rPr>
              <w:t>И</w:t>
            </w:r>
          </w:p>
          <w:p w:rsidR="00A5772A" w:rsidRPr="00282D89" w:rsidRDefault="00A5772A" w:rsidP="00A57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aps/>
                <w:sz w:val="16"/>
                <w:szCs w:val="16"/>
              </w:rPr>
            </w:pPr>
            <w:r w:rsidRPr="00282D89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282D89">
              <w:rPr>
                <w:caps/>
                <w:spacing w:val="37"/>
                <w:sz w:val="15"/>
                <w:szCs w:val="15"/>
              </w:rPr>
              <w:t>я</w:t>
            </w:r>
          </w:p>
          <w:p w:rsidR="00A5772A" w:rsidRPr="009263EA" w:rsidRDefault="00A5772A" w:rsidP="00A57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pacing w:val="20"/>
              </w:rPr>
            </w:pPr>
            <w:r w:rsidRPr="00282D89">
              <w:rPr>
                <w:spacing w:val="56"/>
              </w:rPr>
              <w:t>«Национальный исследовательский ядерный университет «МИФИ</w:t>
            </w:r>
            <w:r w:rsidRPr="00282D89">
              <w:rPr>
                <w:spacing w:val="9"/>
              </w:rPr>
              <w:t>»</w:t>
            </w:r>
          </w:p>
        </w:tc>
      </w:tr>
      <w:tr w:rsidR="00A5772A" w:rsidRPr="009263EA" w:rsidTr="00406A47">
        <w:tc>
          <w:tcPr>
            <w:tcW w:w="10421" w:type="dxa"/>
          </w:tcPr>
          <w:p w:rsidR="00A5772A" w:rsidRPr="009263EA" w:rsidRDefault="00A5772A" w:rsidP="00A57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9263EA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9263EA">
              <w:rPr>
                <w:rFonts w:ascii="Book Antiqua" w:hAnsi="Book Antiqua"/>
                <w:b/>
                <w:sz w:val="22"/>
              </w:rPr>
              <w:t xml:space="preserve"> </w:t>
            </w:r>
            <w:r w:rsidRPr="009263EA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A5772A" w:rsidRPr="009263EA" w:rsidRDefault="00A5772A" w:rsidP="00A57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9263EA">
              <w:rPr>
                <w:rFonts w:ascii="Book Antiqua" w:hAnsi="Book Antiqua"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A5772A" w:rsidRPr="009263EA" w:rsidRDefault="00A5772A" w:rsidP="00A57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263EA">
              <w:rPr>
                <w:rFonts w:ascii="Book Antiqua" w:hAnsi="Book Antiqua"/>
                <w:b/>
                <w:sz w:val="26"/>
                <w:szCs w:val="26"/>
              </w:rPr>
              <w:t>(ОТИ НИЯУ МИФИ)</w:t>
            </w:r>
          </w:p>
        </w:tc>
      </w:tr>
    </w:tbl>
    <w:p w:rsidR="009472DA" w:rsidRPr="00381962" w:rsidRDefault="009472DA" w:rsidP="009472DA"/>
    <w:p w:rsidR="009472DA" w:rsidRPr="00381962" w:rsidRDefault="009472DA" w:rsidP="004A37DF">
      <w:pPr>
        <w:spacing w:after="0" w:line="360" w:lineRule="auto"/>
      </w:pPr>
    </w:p>
    <w:p w:rsidR="009472DA" w:rsidRPr="00381962" w:rsidRDefault="009472DA" w:rsidP="004A37DF">
      <w:pPr>
        <w:spacing w:after="0" w:line="360" w:lineRule="auto"/>
        <w:ind w:left="5580" w:right="-1"/>
      </w:pPr>
      <w:r w:rsidRPr="00381962">
        <w:t>«УТВЕРЖДАЮ»</w:t>
      </w:r>
    </w:p>
    <w:p w:rsidR="007B061C" w:rsidRDefault="007B061C" w:rsidP="007B061C">
      <w:pPr>
        <w:ind w:left="5580" w:right="-1"/>
      </w:pPr>
      <w:r>
        <w:t>Зам. директора по УР</w:t>
      </w:r>
    </w:p>
    <w:p w:rsidR="009472DA" w:rsidRPr="00381962" w:rsidRDefault="009472DA" w:rsidP="004A37DF">
      <w:pPr>
        <w:spacing w:after="0" w:line="360" w:lineRule="auto"/>
        <w:ind w:left="5580" w:right="-1"/>
      </w:pPr>
      <w:r w:rsidRPr="00381962">
        <w:t>_________________ О.В. Федорова</w:t>
      </w:r>
    </w:p>
    <w:p w:rsidR="009472DA" w:rsidRPr="00381962" w:rsidRDefault="003E4079" w:rsidP="004A37DF">
      <w:pPr>
        <w:spacing w:after="0" w:line="360" w:lineRule="auto"/>
        <w:ind w:left="5580" w:right="-1"/>
        <w:jc w:val="center"/>
      </w:pPr>
      <w:r>
        <w:t xml:space="preserve">« </w:t>
      </w:r>
      <w:ins w:id="0" w:author="User" w:date="2022-02-20T11:31:00Z">
        <w:r w:rsidR="00282D89" w:rsidRPr="00BB4702">
          <w:t>30</w:t>
        </w:r>
      </w:ins>
      <w:r>
        <w:t xml:space="preserve"> </w:t>
      </w:r>
      <w:r w:rsidR="009472DA" w:rsidRPr="00BB4702">
        <w:t>»__</w:t>
      </w:r>
      <w:ins w:id="1" w:author="User" w:date="2022-02-20T11:31:00Z">
        <w:r w:rsidR="00282D89" w:rsidRPr="00BB4702">
          <w:t>августа</w:t>
        </w:r>
      </w:ins>
      <w:r w:rsidR="009472DA" w:rsidRPr="00BB4702">
        <w:t>______</w:t>
      </w:r>
      <w:r w:rsidR="009472DA" w:rsidRPr="00381962">
        <w:t xml:space="preserve"> 20</w:t>
      </w:r>
      <w:r w:rsidR="00A5772A">
        <w:t>21</w:t>
      </w:r>
      <w:r w:rsidR="009472DA" w:rsidRPr="00381962">
        <w:t>__ г.</w:t>
      </w:r>
    </w:p>
    <w:p w:rsidR="009472DA" w:rsidRPr="00381962" w:rsidRDefault="009472DA" w:rsidP="009472DA">
      <w:pPr>
        <w:jc w:val="center"/>
      </w:pPr>
    </w:p>
    <w:p w:rsidR="009472DA" w:rsidRPr="00381962" w:rsidRDefault="009472DA" w:rsidP="009472DA">
      <w:pPr>
        <w:jc w:val="center"/>
        <w:rPr>
          <w:b/>
        </w:rPr>
      </w:pPr>
      <w:r w:rsidRPr="00381962">
        <w:rPr>
          <w:b/>
        </w:rPr>
        <w:t>РАБОЧАЯ ПРОГРАММА УЧЕБНОЙ ДИСЦИПЛИНЫ</w:t>
      </w:r>
    </w:p>
    <w:p w:rsidR="009472DA" w:rsidRDefault="009472DA" w:rsidP="009472DA">
      <w:pPr>
        <w:jc w:val="center"/>
      </w:pPr>
      <w:r w:rsidRPr="00381962">
        <w:t>АНАЛИТИЧЕСКАЯ ХИМИЯ</w:t>
      </w:r>
    </w:p>
    <w:p w:rsidR="00A5772A" w:rsidRPr="00381962" w:rsidRDefault="00A5772A" w:rsidP="009472DA">
      <w:pPr>
        <w:jc w:val="center"/>
        <w:rPr>
          <w:b/>
        </w:rPr>
      </w:pPr>
    </w:p>
    <w:p w:rsidR="00A5772A" w:rsidRPr="00A16D52" w:rsidRDefault="00A5772A" w:rsidP="00A5772A">
      <w:pPr>
        <w:pStyle w:val="af4"/>
        <w:spacing w:line="600" w:lineRule="auto"/>
        <w:ind w:left="426"/>
        <w:rPr>
          <w:szCs w:val="24"/>
          <w:u w:val="single"/>
        </w:rPr>
      </w:pPr>
      <w:r>
        <w:rPr>
          <w:szCs w:val="24"/>
        </w:rPr>
        <w:t xml:space="preserve">Специальность </w:t>
      </w:r>
      <w:r w:rsidRPr="00A16D52">
        <w:rPr>
          <w:szCs w:val="24"/>
          <w:u w:val="single"/>
        </w:rPr>
        <w:t xml:space="preserve">  </w:t>
      </w:r>
      <w:r>
        <w:rPr>
          <w:szCs w:val="24"/>
          <w:u w:val="single"/>
        </w:rPr>
        <w:t>18.05.02</w:t>
      </w:r>
      <w:r w:rsidRPr="00A16D52">
        <w:rPr>
          <w:szCs w:val="24"/>
          <w:u w:val="single"/>
        </w:rPr>
        <w:t xml:space="preserve">  «Химическая технология материалов современной энергетики »</w:t>
      </w:r>
    </w:p>
    <w:p w:rsidR="00A5772A" w:rsidRPr="00A16D52" w:rsidRDefault="00A5772A" w:rsidP="00A5772A">
      <w:pPr>
        <w:spacing w:line="600" w:lineRule="auto"/>
        <w:ind w:left="426"/>
        <w:jc w:val="both"/>
      </w:pPr>
      <w:r w:rsidRPr="00A16D52">
        <w:t>Профиль подготовки  _</w:t>
      </w:r>
      <w:r w:rsidRPr="00A16D52">
        <w:rPr>
          <w:u w:val="single"/>
        </w:rPr>
        <w:t>Химическая технология материалов ЯТЦ</w:t>
      </w:r>
      <w:r w:rsidRPr="00A16D52">
        <w:t>____________</w:t>
      </w:r>
      <w:r>
        <w:t>___________</w:t>
      </w:r>
    </w:p>
    <w:p w:rsidR="00A5772A" w:rsidRPr="00A16D52" w:rsidRDefault="00A5772A" w:rsidP="00A5772A">
      <w:pPr>
        <w:spacing w:line="600" w:lineRule="auto"/>
        <w:ind w:left="426"/>
        <w:jc w:val="both"/>
      </w:pPr>
      <w:r w:rsidRPr="00A16D52">
        <w:t xml:space="preserve">Квалификация (степень) выпускника     </w:t>
      </w:r>
      <w:r>
        <w:rPr>
          <w:u w:val="single"/>
        </w:rPr>
        <w:t>инженер</w:t>
      </w:r>
      <w:r w:rsidRPr="00C961A0">
        <w:t>________________________</w:t>
      </w:r>
      <w:r>
        <w:t>_____________</w:t>
      </w:r>
      <w:r w:rsidRPr="00A16D52">
        <w:t xml:space="preserve">                                                                  </w:t>
      </w:r>
    </w:p>
    <w:p w:rsidR="00A5772A" w:rsidRPr="00A16D52" w:rsidRDefault="00A5772A" w:rsidP="00A5772A">
      <w:pPr>
        <w:spacing w:line="600" w:lineRule="auto"/>
        <w:ind w:left="426"/>
        <w:jc w:val="both"/>
      </w:pPr>
      <w:r w:rsidRPr="00A16D52">
        <w:t>Наименование образовательной программы __</w:t>
      </w:r>
      <w:r w:rsidRPr="00A16D52">
        <w:rPr>
          <w:u w:val="single"/>
        </w:rPr>
        <w:t>Химическая технология материалов современной энергетики</w:t>
      </w:r>
      <w:r w:rsidRPr="00A16D52">
        <w:t>________________________________________</w:t>
      </w:r>
      <w:r>
        <w:t>____________________</w:t>
      </w:r>
    </w:p>
    <w:p w:rsidR="00A5772A" w:rsidRPr="00512EA1" w:rsidRDefault="00A5772A" w:rsidP="00A5772A">
      <w:pPr>
        <w:spacing w:line="600" w:lineRule="auto"/>
        <w:ind w:left="426"/>
        <w:jc w:val="both"/>
        <w:rPr>
          <w:u w:val="single"/>
        </w:rPr>
      </w:pPr>
      <w:r w:rsidRPr="00512EA1">
        <w:rPr>
          <w:u w:val="single"/>
        </w:rPr>
        <w:t>Форма обучения                          очная</w:t>
      </w:r>
      <w:r w:rsidRPr="00512EA1">
        <w:t>_______________________________________________</w:t>
      </w:r>
      <w:r w:rsidRPr="00512EA1">
        <w:rPr>
          <w:u w:val="single"/>
        </w:rPr>
        <w:t xml:space="preserve">                                                          </w:t>
      </w:r>
    </w:p>
    <w:p w:rsidR="00A5772A" w:rsidRPr="00A16D52" w:rsidRDefault="00A5772A" w:rsidP="00A5772A">
      <w:pPr>
        <w:spacing w:line="600" w:lineRule="auto"/>
        <w:ind w:firstLine="397"/>
        <w:jc w:val="center"/>
      </w:pPr>
      <w:r w:rsidRPr="00A16D52">
        <w:t>(очная, очно-заочная и др.)</w:t>
      </w:r>
    </w:p>
    <w:p w:rsidR="009472DA" w:rsidRPr="00381962" w:rsidRDefault="009472DA" w:rsidP="009472DA">
      <w:pPr>
        <w:jc w:val="center"/>
      </w:pPr>
    </w:p>
    <w:p w:rsidR="00091A73" w:rsidRDefault="00091A73" w:rsidP="009472DA"/>
    <w:p w:rsidR="00091A73" w:rsidRDefault="00091A73" w:rsidP="009472DA"/>
    <w:p w:rsidR="00A5772A" w:rsidRPr="00665F6E" w:rsidDel="001963A7" w:rsidRDefault="00685AEF">
      <w:pPr>
        <w:jc w:val="center"/>
        <w:rPr>
          <w:del w:id="2" w:author="User" w:date="2022-02-19T13:09:00Z"/>
        </w:rPr>
        <w:pPrChange w:id="3" w:author="User" w:date="2022-02-19T13:09:00Z">
          <w:pPr>
            <w:ind w:firstLine="397"/>
            <w:jc w:val="center"/>
          </w:pPr>
        </w:pPrChange>
      </w:pPr>
      <w:r>
        <w:t>г</w:t>
      </w:r>
      <w:r w:rsidR="00A5772A">
        <w:t>. Озерск 2021</w:t>
      </w:r>
      <w:r>
        <w:t xml:space="preserve"> г.</w:t>
      </w:r>
      <w:del w:id="4" w:author="User" w:date="2022-02-19T13:09:00Z">
        <w:r w:rsidR="00A5772A" w:rsidRPr="00B73477" w:rsidDel="001963A7">
          <w:rPr>
            <w:b/>
            <w:bCs/>
            <w:sz w:val="28"/>
            <w:szCs w:val="28"/>
          </w:rPr>
          <w:delText>РАБОЧАЯ ПРОГРАММА УЧЕБНОЙ ДИСЦИПЛИНЫ</w:delText>
        </w:r>
      </w:del>
    </w:p>
    <w:p w:rsidR="00A5772A" w:rsidRPr="00B73477" w:rsidDel="001963A7" w:rsidRDefault="00A5772A" w:rsidP="00665F6E">
      <w:pPr>
        <w:jc w:val="center"/>
        <w:rPr>
          <w:del w:id="5" w:author="User" w:date="2022-02-19T13:06:00Z"/>
          <w:sz w:val="28"/>
          <w:szCs w:val="28"/>
        </w:rPr>
      </w:pPr>
    </w:p>
    <w:p w:rsidR="00A5772A" w:rsidRPr="005A5E56" w:rsidDel="001963A7" w:rsidRDefault="00A5772A">
      <w:pPr>
        <w:jc w:val="center"/>
        <w:rPr>
          <w:del w:id="6" w:author="User" w:date="2022-02-19T13:09:00Z"/>
          <w:u w:val="single"/>
        </w:rPr>
        <w:pPrChange w:id="7" w:author="User" w:date="2022-02-19T13:09:00Z">
          <w:pPr>
            <w:pStyle w:val="1"/>
            <w:ind w:left="0"/>
          </w:pPr>
        </w:pPrChange>
      </w:pPr>
      <w:del w:id="8" w:author="User" w:date="2022-02-19T13:06:00Z">
        <w:r w:rsidRPr="005A5E56" w:rsidDel="001963A7">
          <w:rPr>
            <w:u w:val="single"/>
          </w:rPr>
          <w:delText>«ХИМИЯ ИСКУССТВЕННЫХ РАДИОНУКЛИДОВ И ИХ ТЕХНОЛОГИЯ</w:delText>
        </w:r>
      </w:del>
      <w:del w:id="9" w:author="User" w:date="2022-02-19T13:08:00Z">
        <w:r w:rsidRPr="005A5E56" w:rsidDel="001963A7">
          <w:rPr>
            <w:u w:val="single"/>
          </w:rPr>
          <w:delText xml:space="preserve"> »</w:delText>
        </w:r>
      </w:del>
    </w:p>
    <w:p w:rsidR="00A5772A" w:rsidRPr="00B73477" w:rsidDel="001963A7" w:rsidRDefault="00A5772A" w:rsidP="00665F6E">
      <w:pPr>
        <w:jc w:val="center"/>
        <w:rPr>
          <w:del w:id="10" w:author="User" w:date="2022-02-19T13:09:00Z"/>
          <w:sz w:val="28"/>
          <w:szCs w:val="28"/>
        </w:rPr>
      </w:pPr>
      <w:del w:id="11" w:author="User" w:date="2022-02-19T13:09:00Z">
        <w:r w:rsidRPr="00B73477" w:rsidDel="001963A7">
          <w:rPr>
            <w:sz w:val="28"/>
            <w:szCs w:val="28"/>
          </w:rPr>
          <w:delText>(наименование дисциплины (модуля)</w:delText>
        </w:r>
      </w:del>
    </w:p>
    <w:p w:rsidR="00A5772A" w:rsidRPr="00B73477" w:rsidDel="001963A7" w:rsidRDefault="00A5772A">
      <w:pPr>
        <w:jc w:val="center"/>
        <w:rPr>
          <w:del w:id="12" w:author="User" w:date="2022-02-19T13:09:00Z"/>
          <w:sz w:val="28"/>
          <w:szCs w:val="28"/>
        </w:rPr>
        <w:pPrChange w:id="13" w:author="User" w:date="2022-02-19T13:09:00Z">
          <w:pPr>
            <w:ind w:firstLine="397"/>
          </w:pPr>
        </w:pPrChange>
      </w:pPr>
    </w:p>
    <w:p w:rsidR="00A5772A" w:rsidRPr="00B73477" w:rsidDel="001963A7" w:rsidRDefault="00A5772A">
      <w:pPr>
        <w:jc w:val="center"/>
        <w:rPr>
          <w:del w:id="14" w:author="User" w:date="2022-02-19T13:09:00Z"/>
          <w:sz w:val="28"/>
          <w:szCs w:val="28"/>
        </w:rPr>
        <w:pPrChange w:id="15" w:author="User" w:date="2022-02-19T13:09:00Z">
          <w:pPr>
            <w:ind w:firstLine="397"/>
          </w:pPr>
        </w:pPrChange>
      </w:pPr>
    </w:p>
    <w:p w:rsidR="00A5772A" w:rsidRPr="00B73477" w:rsidDel="001963A7" w:rsidRDefault="00A5772A" w:rsidP="00665F6E">
      <w:pPr>
        <w:jc w:val="center"/>
        <w:rPr>
          <w:del w:id="16" w:author="User" w:date="2022-02-19T13:09:00Z"/>
          <w:sz w:val="28"/>
          <w:szCs w:val="28"/>
        </w:rPr>
      </w:pPr>
    </w:p>
    <w:p w:rsidR="00A5772A" w:rsidRPr="00141B69" w:rsidDel="001963A7" w:rsidRDefault="00A5772A">
      <w:pPr>
        <w:jc w:val="center"/>
        <w:rPr>
          <w:del w:id="17" w:author="User" w:date="2022-02-19T13:09:00Z"/>
          <w:szCs w:val="24"/>
          <w:u w:val="single"/>
        </w:rPr>
        <w:pPrChange w:id="18" w:author="User" w:date="2022-02-19T13:09:00Z">
          <w:pPr>
            <w:pStyle w:val="af4"/>
            <w:spacing w:line="600" w:lineRule="auto"/>
            <w:ind w:left="426"/>
          </w:pPr>
        </w:pPrChange>
      </w:pPr>
      <w:del w:id="19" w:author="User" w:date="2022-02-19T13:09:00Z">
        <w:r w:rsidRPr="00141B69" w:rsidDel="001963A7">
          <w:rPr>
            <w:szCs w:val="24"/>
          </w:rPr>
          <w:delText xml:space="preserve">Специальность </w:delText>
        </w:r>
        <w:r w:rsidRPr="00141B69" w:rsidDel="001963A7">
          <w:rPr>
            <w:szCs w:val="24"/>
            <w:u w:val="single"/>
          </w:rPr>
          <w:delText xml:space="preserve">  18.05.02  «Химическая технология материалов современной энергетики »</w:delText>
        </w:r>
      </w:del>
    </w:p>
    <w:p w:rsidR="00A5772A" w:rsidRPr="00141B69" w:rsidDel="001963A7" w:rsidRDefault="00A5772A">
      <w:pPr>
        <w:jc w:val="center"/>
        <w:rPr>
          <w:del w:id="20" w:author="User" w:date="2022-02-19T13:09:00Z"/>
        </w:rPr>
        <w:pPrChange w:id="21" w:author="User" w:date="2022-02-19T13:09:00Z">
          <w:pPr>
            <w:spacing w:line="600" w:lineRule="auto"/>
            <w:ind w:left="426"/>
            <w:jc w:val="both"/>
          </w:pPr>
        </w:pPrChange>
      </w:pPr>
      <w:del w:id="22" w:author="User" w:date="2022-02-19T13:09:00Z">
        <w:r w:rsidRPr="00141B69" w:rsidDel="001963A7">
          <w:delText>Профиль подготовки  _</w:delText>
        </w:r>
        <w:r w:rsidRPr="00141B69" w:rsidDel="001963A7">
          <w:rPr>
            <w:u w:val="single"/>
          </w:rPr>
          <w:delText>Химическая технология материалов ЯТЦ</w:delText>
        </w:r>
        <w:r w:rsidRPr="00141B69" w:rsidDel="001963A7">
          <w:delText>_______________________</w:delText>
        </w:r>
      </w:del>
    </w:p>
    <w:p w:rsidR="00A5772A" w:rsidRPr="00141B69" w:rsidDel="001963A7" w:rsidRDefault="00A5772A">
      <w:pPr>
        <w:jc w:val="center"/>
        <w:rPr>
          <w:del w:id="23" w:author="User" w:date="2022-02-19T13:09:00Z"/>
        </w:rPr>
        <w:pPrChange w:id="24" w:author="User" w:date="2022-02-19T13:09:00Z">
          <w:pPr>
            <w:spacing w:line="600" w:lineRule="auto"/>
            <w:ind w:left="426"/>
            <w:jc w:val="both"/>
          </w:pPr>
        </w:pPrChange>
      </w:pPr>
      <w:del w:id="25" w:author="User" w:date="2022-02-19T13:09:00Z">
        <w:r w:rsidRPr="00141B69" w:rsidDel="001963A7">
          <w:delText xml:space="preserve">Квалификация (степень) выпускника     </w:delText>
        </w:r>
        <w:r w:rsidRPr="00141B69" w:rsidDel="001963A7">
          <w:rPr>
            <w:u w:val="single"/>
          </w:rPr>
          <w:delText>инженер</w:delText>
        </w:r>
        <w:r w:rsidRPr="00141B69" w:rsidDel="001963A7">
          <w:delText xml:space="preserve">_____________________________________                                                                  </w:delText>
        </w:r>
      </w:del>
    </w:p>
    <w:p w:rsidR="00A5772A" w:rsidRPr="00141B69" w:rsidDel="001963A7" w:rsidRDefault="00A5772A">
      <w:pPr>
        <w:jc w:val="center"/>
        <w:rPr>
          <w:del w:id="26" w:author="User" w:date="2022-02-19T13:09:00Z"/>
        </w:rPr>
        <w:pPrChange w:id="27" w:author="User" w:date="2022-02-19T13:09:00Z">
          <w:pPr>
            <w:spacing w:line="600" w:lineRule="auto"/>
            <w:ind w:left="426"/>
            <w:jc w:val="both"/>
          </w:pPr>
        </w:pPrChange>
      </w:pPr>
      <w:del w:id="28" w:author="User" w:date="2022-02-19T13:09:00Z">
        <w:r w:rsidRPr="00141B69" w:rsidDel="001963A7">
          <w:delText>Наименование образовательной программы __</w:delText>
        </w:r>
        <w:r w:rsidRPr="00141B69" w:rsidDel="001963A7">
          <w:rPr>
            <w:u w:val="single"/>
          </w:rPr>
          <w:delText>Химическая технология материалов современной энергетики</w:delText>
        </w:r>
        <w:r w:rsidRPr="00141B69" w:rsidDel="001963A7">
          <w:delText>____________________________________________________________</w:delText>
        </w:r>
      </w:del>
    </w:p>
    <w:p w:rsidR="00A5772A" w:rsidRPr="00141B69" w:rsidDel="001963A7" w:rsidRDefault="00A5772A">
      <w:pPr>
        <w:jc w:val="center"/>
        <w:rPr>
          <w:del w:id="29" w:author="User" w:date="2022-02-19T13:09:00Z"/>
          <w:u w:val="single"/>
        </w:rPr>
        <w:pPrChange w:id="30" w:author="User" w:date="2022-02-19T13:09:00Z">
          <w:pPr>
            <w:spacing w:line="600" w:lineRule="auto"/>
            <w:ind w:left="426"/>
            <w:jc w:val="both"/>
          </w:pPr>
        </w:pPrChange>
      </w:pPr>
      <w:del w:id="31" w:author="User" w:date="2022-02-19T13:09:00Z">
        <w:r w:rsidRPr="00141B69" w:rsidDel="001963A7">
          <w:rPr>
            <w:u w:val="single"/>
          </w:rPr>
          <w:delText>Форма обучения                          очная</w:delText>
        </w:r>
        <w:r w:rsidRPr="00141B69" w:rsidDel="001963A7">
          <w:delText>_______________________________________________</w:delText>
        </w:r>
        <w:r w:rsidRPr="00141B69" w:rsidDel="001963A7">
          <w:rPr>
            <w:u w:val="single"/>
          </w:rPr>
          <w:delText xml:space="preserve">                                                          </w:delText>
        </w:r>
      </w:del>
    </w:p>
    <w:p w:rsidR="00A5772A" w:rsidRDefault="00A5772A" w:rsidP="00665F6E">
      <w:pPr>
        <w:jc w:val="center"/>
      </w:pPr>
      <w:del w:id="32" w:author="User" w:date="2022-02-19T13:09:00Z">
        <w:r w:rsidRPr="00141B69" w:rsidDel="001963A7">
          <w:delText>(очная, очно-заочная и др.</w:delText>
        </w:r>
      </w:del>
    </w:p>
    <w:p w:rsidR="00A5772A" w:rsidDel="00282D89" w:rsidRDefault="00665F6E">
      <w:pPr>
        <w:spacing w:after="0" w:line="360" w:lineRule="auto"/>
        <w:ind w:firstLine="397"/>
        <w:rPr>
          <w:del w:id="33" w:author="User" w:date="2022-02-20T11:31:00Z"/>
        </w:rPr>
        <w:pPrChange w:id="34" w:author="User" w:date="2022-02-20T11:31:00Z">
          <w:pPr>
            <w:ind w:firstLine="397"/>
            <w:jc w:val="center"/>
          </w:pPr>
        </w:pPrChange>
      </w:pPr>
      <w:r>
        <w:lastRenderedPageBreak/>
        <w:t xml:space="preserve">  </w:t>
      </w:r>
      <w:r w:rsidR="003E4079">
        <w:t xml:space="preserve"> </w:t>
      </w:r>
    </w:p>
    <w:p w:rsidR="00685AEF" w:rsidDel="00282D89" w:rsidRDefault="00685AEF">
      <w:pPr>
        <w:spacing w:after="0" w:line="360" w:lineRule="auto"/>
        <w:rPr>
          <w:del w:id="35" w:author="User" w:date="2022-02-20T11:31:00Z"/>
        </w:rPr>
        <w:pPrChange w:id="36" w:author="User" w:date="2022-02-20T11:31:00Z">
          <w:pPr>
            <w:ind w:firstLine="397"/>
            <w:jc w:val="center"/>
          </w:pPr>
        </w:pPrChange>
      </w:pPr>
    </w:p>
    <w:p w:rsidR="00685AEF" w:rsidDel="00282D89" w:rsidRDefault="00685AEF">
      <w:pPr>
        <w:spacing w:after="0" w:line="360" w:lineRule="auto"/>
        <w:rPr>
          <w:del w:id="37" w:author="User" w:date="2022-02-20T11:31:00Z"/>
        </w:rPr>
        <w:pPrChange w:id="38" w:author="User" w:date="2022-02-20T11:31:00Z">
          <w:pPr>
            <w:ind w:firstLine="397"/>
            <w:jc w:val="center"/>
          </w:pPr>
        </w:pPrChange>
      </w:pPr>
    </w:p>
    <w:p w:rsidR="00A5772A" w:rsidRPr="00665F6E" w:rsidRDefault="00A5772A" w:rsidP="003E4079">
      <w:pPr>
        <w:spacing w:after="0" w:line="360" w:lineRule="auto"/>
      </w:pPr>
      <w:del w:id="39" w:author="User" w:date="2022-02-20T11:34:00Z">
        <w:r w:rsidRPr="00A16D52" w:rsidDel="00282D89">
          <w:delText>г. Озе</w:delText>
        </w:r>
      </w:del>
      <w:r w:rsidRPr="00270071">
        <w:rPr>
          <w:b/>
          <w:bCs/>
        </w:rPr>
        <w:t>Объём учебных занятий в часах</w:t>
      </w:r>
      <w:r w:rsidRPr="00270071">
        <w:rPr>
          <w:b/>
          <w:bCs/>
        </w:rPr>
        <w:tab/>
        <w:t xml:space="preserve">– </w:t>
      </w:r>
      <w:r w:rsidR="00834621">
        <w:rPr>
          <w:b/>
          <w:bCs/>
        </w:rPr>
        <w:t>72</w:t>
      </w:r>
      <w:r w:rsidRPr="00270071">
        <w:rPr>
          <w:b/>
          <w:bCs/>
        </w:rPr>
        <w:t xml:space="preserve"> часа</w:t>
      </w:r>
    </w:p>
    <w:p w:rsidR="00A5772A" w:rsidRPr="00270071" w:rsidRDefault="00A5772A" w:rsidP="003E4079">
      <w:pPr>
        <w:spacing w:after="0" w:line="360" w:lineRule="auto"/>
        <w:ind w:firstLine="397"/>
        <w:rPr>
          <w:b/>
          <w:bCs/>
        </w:rPr>
      </w:pPr>
    </w:p>
    <w:p w:rsidR="00A5772A" w:rsidRPr="008F34A6" w:rsidRDefault="00A5772A" w:rsidP="003E4079">
      <w:pPr>
        <w:spacing w:after="0" w:line="360" w:lineRule="auto"/>
        <w:ind w:firstLine="397"/>
        <w:rPr>
          <w:bCs/>
        </w:rPr>
      </w:pPr>
      <w:r w:rsidRPr="008F34A6">
        <w:rPr>
          <w:bCs/>
        </w:rPr>
        <w:t>аудиторные занятия:</w:t>
      </w:r>
      <w:r w:rsidRPr="008F34A6">
        <w:rPr>
          <w:bCs/>
        </w:rPr>
        <w:tab/>
      </w:r>
      <w:r w:rsidRPr="008F34A6">
        <w:rPr>
          <w:bCs/>
        </w:rPr>
        <w:tab/>
      </w:r>
      <w:r w:rsidRPr="008F34A6">
        <w:rPr>
          <w:bCs/>
        </w:rPr>
        <w:tab/>
        <w:t xml:space="preserve">– </w:t>
      </w:r>
      <w:r w:rsidR="00685AEF">
        <w:rPr>
          <w:bCs/>
        </w:rPr>
        <w:t>3</w:t>
      </w:r>
      <w:r w:rsidR="002E4E79">
        <w:rPr>
          <w:bCs/>
        </w:rPr>
        <w:t xml:space="preserve">6 </w:t>
      </w:r>
      <w:r>
        <w:rPr>
          <w:bCs/>
        </w:rPr>
        <w:t>часов</w:t>
      </w:r>
    </w:p>
    <w:p w:rsidR="00A5772A" w:rsidRPr="008F34A6" w:rsidRDefault="00A5772A" w:rsidP="003E4079">
      <w:pPr>
        <w:spacing w:after="0" w:line="360" w:lineRule="auto"/>
        <w:ind w:firstLine="397"/>
        <w:rPr>
          <w:bCs/>
        </w:rPr>
      </w:pPr>
      <w:r w:rsidRPr="008F34A6">
        <w:rPr>
          <w:bCs/>
        </w:rPr>
        <w:t>лекций</w:t>
      </w:r>
      <w:r w:rsidRPr="008F34A6">
        <w:rPr>
          <w:bCs/>
        </w:rPr>
        <w:tab/>
      </w:r>
      <w:r w:rsidRPr="008F34A6">
        <w:rPr>
          <w:bCs/>
        </w:rPr>
        <w:tab/>
      </w:r>
      <w:r w:rsidRPr="008F34A6">
        <w:rPr>
          <w:bCs/>
        </w:rPr>
        <w:tab/>
      </w:r>
      <w:r>
        <w:rPr>
          <w:bCs/>
        </w:rPr>
        <w:t xml:space="preserve">            </w:t>
      </w:r>
      <w:r w:rsidRPr="008F34A6">
        <w:rPr>
          <w:bCs/>
        </w:rPr>
        <w:tab/>
        <w:t xml:space="preserve">– </w:t>
      </w:r>
      <w:r w:rsidR="00685AEF">
        <w:rPr>
          <w:bCs/>
        </w:rPr>
        <w:t>18</w:t>
      </w:r>
      <w:r>
        <w:rPr>
          <w:bCs/>
        </w:rPr>
        <w:t xml:space="preserve"> часов</w:t>
      </w:r>
    </w:p>
    <w:p w:rsidR="00A5772A" w:rsidRDefault="00A5772A" w:rsidP="003E4079">
      <w:pPr>
        <w:spacing w:after="0" w:line="360" w:lineRule="auto"/>
        <w:ind w:firstLine="397"/>
        <w:rPr>
          <w:bCs/>
        </w:rPr>
      </w:pPr>
      <w:r w:rsidRPr="008F34A6">
        <w:rPr>
          <w:bCs/>
        </w:rPr>
        <w:t xml:space="preserve">практических </w:t>
      </w:r>
      <w:r w:rsidRPr="008F34A6">
        <w:rPr>
          <w:bCs/>
        </w:rPr>
        <w:tab/>
      </w:r>
      <w:r w:rsidRPr="008F34A6">
        <w:rPr>
          <w:bCs/>
        </w:rPr>
        <w:tab/>
      </w:r>
      <w:r w:rsidRPr="008F34A6">
        <w:rPr>
          <w:bCs/>
        </w:rPr>
        <w:tab/>
      </w:r>
      <w:r>
        <w:rPr>
          <w:bCs/>
        </w:rPr>
        <w:t xml:space="preserve">           </w:t>
      </w:r>
      <w:r w:rsidRPr="008F34A6">
        <w:rPr>
          <w:bCs/>
        </w:rPr>
        <w:t xml:space="preserve">– </w:t>
      </w:r>
      <w:r w:rsidR="002E4E79">
        <w:rPr>
          <w:bCs/>
        </w:rPr>
        <w:t xml:space="preserve"> 18</w:t>
      </w:r>
      <w:r>
        <w:rPr>
          <w:bCs/>
        </w:rPr>
        <w:t xml:space="preserve"> часов</w:t>
      </w:r>
    </w:p>
    <w:p w:rsidR="00685AEF" w:rsidRPr="008F34A6" w:rsidRDefault="00685AEF" w:rsidP="003E4079">
      <w:pPr>
        <w:spacing w:after="0" w:line="360" w:lineRule="auto"/>
        <w:ind w:firstLine="397"/>
        <w:rPr>
          <w:bCs/>
        </w:rPr>
      </w:pPr>
      <w:r>
        <w:rPr>
          <w:bCs/>
        </w:rPr>
        <w:t>лабораторные работы</w:t>
      </w:r>
      <w:r w:rsidR="002E4E79">
        <w:rPr>
          <w:bCs/>
        </w:rPr>
        <w:t xml:space="preserve">                            - 36 часов</w:t>
      </w:r>
    </w:p>
    <w:p w:rsidR="00A5772A" w:rsidRDefault="00A5772A" w:rsidP="003E4079">
      <w:pPr>
        <w:spacing w:after="0" w:line="360" w:lineRule="auto"/>
        <w:ind w:firstLine="397"/>
        <w:rPr>
          <w:bCs/>
        </w:rPr>
      </w:pPr>
      <w:r w:rsidRPr="008F34A6">
        <w:rPr>
          <w:bCs/>
        </w:rPr>
        <w:t xml:space="preserve">самостоятельная работа </w:t>
      </w:r>
      <w:r w:rsidRPr="008F34A6">
        <w:rPr>
          <w:bCs/>
        </w:rPr>
        <w:tab/>
      </w:r>
      <w:r w:rsidRPr="008F34A6">
        <w:rPr>
          <w:bCs/>
        </w:rPr>
        <w:tab/>
        <w:t xml:space="preserve">– </w:t>
      </w:r>
      <w:r w:rsidR="002E4E79">
        <w:rPr>
          <w:bCs/>
        </w:rPr>
        <w:t>36 часов</w:t>
      </w:r>
    </w:p>
    <w:p w:rsidR="00685AEF" w:rsidRPr="008F34A6" w:rsidRDefault="00685AEF" w:rsidP="003E4079">
      <w:pPr>
        <w:spacing w:after="0" w:line="360" w:lineRule="auto"/>
        <w:ind w:firstLine="397"/>
        <w:rPr>
          <w:bCs/>
        </w:rPr>
      </w:pPr>
    </w:p>
    <w:p w:rsidR="00A5772A" w:rsidRPr="008F34A6" w:rsidRDefault="00A5772A" w:rsidP="003E4079">
      <w:pPr>
        <w:spacing w:after="0" w:line="360" w:lineRule="auto"/>
        <w:ind w:firstLine="397"/>
        <w:rPr>
          <w:bCs/>
        </w:rPr>
      </w:pPr>
      <w:r w:rsidRPr="008F34A6">
        <w:rPr>
          <w:bCs/>
        </w:rPr>
        <w:t xml:space="preserve">Форма отчётности: </w:t>
      </w:r>
      <w:r w:rsidRPr="008F34A6">
        <w:rPr>
          <w:bCs/>
        </w:rPr>
        <w:tab/>
      </w:r>
      <w:r w:rsidRPr="008F34A6">
        <w:rPr>
          <w:bCs/>
        </w:rPr>
        <w:tab/>
      </w:r>
      <w:r w:rsidRPr="008F34A6">
        <w:rPr>
          <w:bCs/>
        </w:rPr>
        <w:tab/>
        <w:t>экзамен</w:t>
      </w:r>
      <w:r>
        <w:rPr>
          <w:bCs/>
        </w:rPr>
        <w:t xml:space="preserve">  </w:t>
      </w:r>
    </w:p>
    <w:p w:rsidR="00A5772A" w:rsidRPr="008F34A6" w:rsidRDefault="00A5772A" w:rsidP="00A5772A">
      <w:pPr>
        <w:spacing w:line="360" w:lineRule="auto"/>
        <w:ind w:firstLine="397"/>
        <w:jc w:val="both"/>
        <w:rPr>
          <w:bCs/>
        </w:rPr>
      </w:pPr>
    </w:p>
    <w:p w:rsidR="00A5772A" w:rsidRDefault="00A5772A" w:rsidP="00A5772A">
      <w:pPr>
        <w:spacing w:line="360" w:lineRule="auto"/>
        <w:ind w:firstLine="397"/>
        <w:jc w:val="both"/>
        <w:rPr>
          <w:b/>
          <w:bCs/>
        </w:rPr>
      </w:pPr>
    </w:p>
    <w:p w:rsidR="00685AEF" w:rsidRDefault="00685AEF" w:rsidP="00BB4702">
      <w:pPr>
        <w:spacing w:after="0"/>
        <w:jc w:val="both"/>
        <w:rPr>
          <w:b/>
          <w:bCs/>
        </w:rPr>
      </w:pPr>
    </w:p>
    <w:p w:rsidR="00BB4702" w:rsidRDefault="00BB4702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RDefault="00665F6E" w:rsidP="00665F6E">
      <w:pPr>
        <w:spacing w:after="0"/>
        <w:jc w:val="both"/>
        <w:rPr>
          <w:b/>
          <w:bCs/>
        </w:rPr>
      </w:pPr>
    </w:p>
    <w:p w:rsidR="00665F6E" w:rsidDel="00282D89" w:rsidRDefault="00665F6E">
      <w:pPr>
        <w:jc w:val="both"/>
        <w:rPr>
          <w:del w:id="40" w:author="User" w:date="2022-02-20T11:35:00Z"/>
          <w:b/>
          <w:bCs/>
        </w:rPr>
        <w:pPrChange w:id="41" w:author="User" w:date="2022-02-20T11:35:00Z">
          <w:pPr>
            <w:ind w:firstLine="397"/>
            <w:jc w:val="both"/>
          </w:pPr>
        </w:pPrChange>
      </w:pPr>
    </w:p>
    <w:p w:rsidR="00685AEF" w:rsidDel="00282D89" w:rsidRDefault="00685AEF">
      <w:pPr>
        <w:jc w:val="both"/>
        <w:rPr>
          <w:del w:id="42" w:author="User" w:date="2022-02-20T11:34:00Z"/>
          <w:b/>
          <w:bCs/>
        </w:rPr>
        <w:pPrChange w:id="43" w:author="User" w:date="2022-02-20T11:34:00Z">
          <w:pPr>
            <w:ind w:firstLine="397"/>
            <w:jc w:val="both"/>
          </w:pPr>
        </w:pPrChange>
      </w:pPr>
    </w:p>
    <w:p w:rsidR="00685AEF" w:rsidDel="001963A7" w:rsidRDefault="00685AEF">
      <w:pPr>
        <w:jc w:val="both"/>
        <w:rPr>
          <w:del w:id="44" w:author="User" w:date="2022-02-19T13:08:00Z"/>
          <w:b/>
          <w:bCs/>
        </w:rPr>
        <w:pPrChange w:id="45" w:author="User" w:date="2022-02-20T11:34:00Z">
          <w:pPr>
            <w:ind w:firstLine="397"/>
            <w:jc w:val="both"/>
          </w:pPr>
        </w:pPrChange>
      </w:pPr>
    </w:p>
    <w:p w:rsidR="00685AEF" w:rsidDel="00282D89" w:rsidRDefault="00685AEF">
      <w:pPr>
        <w:jc w:val="both"/>
        <w:rPr>
          <w:del w:id="46" w:author="User" w:date="2022-02-20T11:34:00Z"/>
          <w:b/>
          <w:bCs/>
        </w:rPr>
        <w:pPrChange w:id="47" w:author="User" w:date="2022-02-19T13:08:00Z">
          <w:pPr>
            <w:ind w:firstLine="397"/>
            <w:jc w:val="both"/>
          </w:pPr>
        </w:pPrChange>
      </w:pPr>
    </w:p>
    <w:p w:rsidR="00282D89" w:rsidRDefault="00282D89">
      <w:pPr>
        <w:spacing w:after="0"/>
        <w:jc w:val="both"/>
        <w:rPr>
          <w:ins w:id="48" w:author="User" w:date="2022-02-20T11:32:00Z"/>
          <w:b/>
          <w:bCs/>
        </w:rPr>
        <w:pPrChange w:id="49" w:author="User" w:date="2022-02-20T11:34:00Z">
          <w:pPr>
            <w:spacing w:after="0"/>
            <w:ind w:firstLine="709"/>
            <w:jc w:val="both"/>
          </w:pPr>
        </w:pPrChange>
      </w:pPr>
    </w:p>
    <w:p w:rsidR="00D45FC3" w:rsidRDefault="00D45FC3" w:rsidP="008C3AC5">
      <w:pPr>
        <w:spacing w:after="0"/>
        <w:ind w:firstLine="709"/>
        <w:jc w:val="both"/>
        <w:rPr>
          <w:b/>
          <w:bCs/>
        </w:rPr>
      </w:pPr>
    </w:p>
    <w:p w:rsidR="00D45FC3" w:rsidRDefault="00D45FC3" w:rsidP="008C3AC5">
      <w:pPr>
        <w:spacing w:after="0"/>
        <w:ind w:firstLine="709"/>
        <w:jc w:val="both"/>
        <w:rPr>
          <w:b/>
          <w:bCs/>
        </w:rPr>
      </w:pPr>
    </w:p>
    <w:p w:rsidR="00685AEF" w:rsidRDefault="00685AEF" w:rsidP="008C3AC5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Аннотация</w:t>
      </w:r>
    </w:p>
    <w:p w:rsidR="008C3AC5" w:rsidRDefault="008C3AC5" w:rsidP="008C3AC5">
      <w:pPr>
        <w:spacing w:after="0"/>
        <w:ind w:firstLine="709"/>
        <w:jc w:val="both"/>
        <w:rPr>
          <w:b/>
          <w:bCs/>
        </w:rPr>
      </w:pPr>
    </w:p>
    <w:p w:rsidR="00685AEF" w:rsidRDefault="00685AEF" w:rsidP="008C3AC5">
      <w:pPr>
        <w:pStyle w:val="a8"/>
      </w:pPr>
      <w:r>
        <w:rPr>
          <w:szCs w:val="20"/>
        </w:rPr>
        <w:t>Дисциплина «Аналитическая химия</w:t>
      </w:r>
      <w:r w:rsidRPr="003A0E67">
        <w:rPr>
          <w:szCs w:val="20"/>
        </w:rPr>
        <w:t>» предусматривает изучение студентами специальности «Химическая технология мат</w:t>
      </w:r>
      <w:r w:rsidR="008C3AC5">
        <w:rPr>
          <w:szCs w:val="20"/>
        </w:rPr>
        <w:t>ериалов современной энергетики»</w:t>
      </w:r>
      <w:r w:rsidR="008C3AC5">
        <w:t xml:space="preserve"> основ </w:t>
      </w:r>
      <w:r w:rsidRPr="00381962">
        <w:t>количественного анализа; освоение навыков приготовления и расчета концентраций растворов; титрования и определения рН растворов.</w:t>
      </w:r>
      <w:r w:rsidR="008C3AC5">
        <w:t xml:space="preserve"> </w:t>
      </w:r>
      <w:r w:rsidRPr="00381962">
        <w:t xml:space="preserve">Изучение и освоение теоретических основ и принципов химических методов анализа: гравиметрического анализа, </w:t>
      </w:r>
      <w:r w:rsidR="008C3AC5">
        <w:t>титриметрического анализа.</w:t>
      </w:r>
    </w:p>
    <w:p w:rsidR="008C3AC5" w:rsidRPr="00381962" w:rsidRDefault="008C3AC5" w:rsidP="008C3AC5">
      <w:pPr>
        <w:pStyle w:val="a8"/>
      </w:pPr>
    </w:p>
    <w:p w:rsidR="008C3AC5" w:rsidRDefault="008C3AC5" w:rsidP="008C3AC5">
      <w:pPr>
        <w:pStyle w:val="ac"/>
        <w:spacing w:before="0" w:after="0"/>
        <w:rPr>
          <w:b w:val="0"/>
          <w:caps w:val="0"/>
        </w:rPr>
      </w:pPr>
    </w:p>
    <w:p w:rsidR="008C3AC5" w:rsidRDefault="004B2E62" w:rsidP="004B2E62">
      <w:pPr>
        <w:pStyle w:val="ac"/>
        <w:spacing w:before="0" w:after="0"/>
        <w:ind w:firstLine="0"/>
      </w:pPr>
      <w:r>
        <w:rPr>
          <w:b w:val="0"/>
          <w:caps w:val="0"/>
        </w:rPr>
        <w:t xml:space="preserve">     </w:t>
      </w:r>
      <w:r w:rsidR="008C3AC5">
        <w:rPr>
          <w:b w:val="0"/>
          <w:caps w:val="0"/>
        </w:rPr>
        <w:t>1.</w:t>
      </w:r>
      <w:r w:rsidR="005151A7" w:rsidRPr="00381962">
        <w:t xml:space="preserve">Цели освоения учебной </w:t>
      </w:r>
      <w:r w:rsidR="008C3AC5">
        <w:t>дисциплины</w:t>
      </w:r>
    </w:p>
    <w:p w:rsidR="008C3AC5" w:rsidRPr="008C3AC5" w:rsidRDefault="008C3AC5" w:rsidP="008C3AC5">
      <w:pPr>
        <w:pStyle w:val="ac"/>
        <w:spacing w:before="0" w:after="0"/>
        <w:rPr>
          <w:b w:val="0"/>
        </w:rPr>
      </w:pPr>
    </w:p>
    <w:p w:rsidR="00042119" w:rsidRPr="00381962" w:rsidRDefault="00042119" w:rsidP="004B2E62">
      <w:pPr>
        <w:autoSpaceDE w:val="0"/>
        <w:autoSpaceDN w:val="0"/>
        <w:adjustRightInd w:val="0"/>
        <w:spacing w:after="0" w:line="240" w:lineRule="auto"/>
        <w:ind w:firstLine="425"/>
        <w:jc w:val="both"/>
      </w:pPr>
      <w:r w:rsidRPr="00381962">
        <w:rPr>
          <w:bCs/>
        </w:rPr>
        <w:t xml:space="preserve">Учебная дисциплина </w:t>
      </w:r>
      <w:r w:rsidRPr="00381962">
        <w:t xml:space="preserve">«Аналитическая химия» </w:t>
      </w:r>
      <w:r w:rsidRPr="00381962">
        <w:rPr>
          <w:bCs/>
        </w:rPr>
        <w:t>входит в образовательный модуль базовой части математического и естественнонаучного цикла дисциплин</w:t>
      </w:r>
      <w:r w:rsidRPr="00381962">
        <w:t xml:space="preserve"> ФГОС ВПО</w:t>
      </w:r>
      <w:r w:rsidRPr="00381962">
        <w:rPr>
          <w:bCs/>
        </w:rPr>
        <w:t xml:space="preserve"> по </w:t>
      </w:r>
      <w:r w:rsidRPr="00381962">
        <w:t>подготовке выпускников по специальности «Химическая технология материалов современной энергетики».</w:t>
      </w:r>
    </w:p>
    <w:p w:rsidR="005B60E9" w:rsidRPr="00381962" w:rsidRDefault="005B60E9" w:rsidP="004B2E62">
      <w:pPr>
        <w:pStyle w:val="a8"/>
        <w:spacing w:line="240" w:lineRule="auto"/>
        <w:ind w:firstLine="425"/>
      </w:pPr>
      <w:r w:rsidRPr="00381962">
        <w:t>Для изучения данной дисциплины студент должен обладать знаниями:</w:t>
      </w:r>
    </w:p>
    <w:p w:rsidR="00042119" w:rsidRPr="00381962" w:rsidRDefault="00042119" w:rsidP="004B2E62">
      <w:pPr>
        <w:pStyle w:val="a8"/>
        <w:spacing w:line="240" w:lineRule="auto"/>
        <w:ind w:firstLine="425"/>
      </w:pPr>
      <w:r w:rsidRPr="00381962">
        <w:t>- неорганической химии;</w:t>
      </w:r>
    </w:p>
    <w:p w:rsidR="00042119" w:rsidRPr="00381962" w:rsidRDefault="00042119" w:rsidP="004B2E62">
      <w:pPr>
        <w:pStyle w:val="a8"/>
        <w:spacing w:line="240" w:lineRule="auto"/>
        <w:ind w:firstLine="425"/>
      </w:pPr>
      <w:r w:rsidRPr="00381962">
        <w:t>- органической химии;</w:t>
      </w:r>
    </w:p>
    <w:p w:rsidR="00F3084C" w:rsidRPr="00381962" w:rsidRDefault="00291C17" w:rsidP="00291C17">
      <w:pPr>
        <w:pStyle w:val="a8"/>
        <w:spacing w:line="240" w:lineRule="auto"/>
        <w:ind w:firstLine="0"/>
      </w:pPr>
      <w:r>
        <w:t xml:space="preserve">     </w:t>
      </w:r>
      <w:r w:rsidR="008C3AC5">
        <w:t xml:space="preserve"> </w:t>
      </w:r>
      <w:r w:rsidR="00F3084C" w:rsidRPr="00381962">
        <w:t xml:space="preserve"> - а также для выполнения научно-исследовательских работ студентов, </w:t>
      </w:r>
    </w:p>
    <w:p w:rsidR="00CC479E" w:rsidRPr="00381962" w:rsidRDefault="008C3AC5" w:rsidP="004B2E62">
      <w:pPr>
        <w:pStyle w:val="a8"/>
        <w:spacing w:line="240" w:lineRule="auto"/>
        <w:ind w:firstLine="425"/>
      </w:pPr>
      <w:r>
        <w:t xml:space="preserve"> </w:t>
      </w:r>
      <w:r w:rsidR="00CC479E" w:rsidRPr="00381962">
        <w:t>- некоторых разделов математики: линейная алгебра и математическая статистика;</w:t>
      </w:r>
    </w:p>
    <w:p w:rsidR="005B60E9" w:rsidRPr="00381962" w:rsidRDefault="00CC479E" w:rsidP="004B2E62">
      <w:pPr>
        <w:pStyle w:val="a8"/>
        <w:spacing w:line="240" w:lineRule="auto"/>
        <w:ind w:firstLine="425"/>
      </w:pPr>
      <w:r w:rsidRPr="00381962">
        <w:t xml:space="preserve"> - информатики</w:t>
      </w:r>
      <w:r w:rsidR="00391993" w:rsidRPr="00381962">
        <w:t>.</w:t>
      </w:r>
    </w:p>
    <w:p w:rsidR="00763A06" w:rsidRPr="00381962" w:rsidRDefault="004B2E62" w:rsidP="004B2E62">
      <w:pPr>
        <w:pStyle w:val="2"/>
        <w:spacing w:after="0" w:line="240" w:lineRule="auto"/>
        <w:ind w:left="0" w:firstLine="425"/>
        <w:jc w:val="both"/>
      </w:pPr>
      <w:r>
        <w:t xml:space="preserve"> </w:t>
      </w:r>
      <w:r w:rsidR="00763A06" w:rsidRPr="00381962">
        <w:t>Изучение аналитической химии развивает у студентов химическое мышление;</w:t>
      </w:r>
    </w:p>
    <w:p w:rsidR="00763A06" w:rsidRPr="00381962" w:rsidRDefault="00763A06" w:rsidP="004B2E62">
      <w:pPr>
        <w:pStyle w:val="2"/>
        <w:spacing w:after="0" w:line="240" w:lineRule="auto"/>
        <w:ind w:left="0" w:firstLine="425"/>
        <w:jc w:val="both"/>
      </w:pPr>
      <w:r w:rsidRPr="00381962">
        <w:t>вырабатывает навыки наблюдения, обобщения и математической обработки экспериментальных данных.</w:t>
      </w:r>
    </w:p>
    <w:p w:rsidR="00763A06" w:rsidRPr="00381962" w:rsidRDefault="00763A06" w:rsidP="004B2E62">
      <w:pPr>
        <w:pStyle w:val="2"/>
        <w:spacing w:after="0" w:line="240" w:lineRule="auto"/>
        <w:ind w:left="0" w:firstLine="425"/>
        <w:jc w:val="both"/>
      </w:pPr>
      <w:r w:rsidRPr="00381962">
        <w:t>Аналитическая химия имеет большое значение в теоретической подготовке и практическом обучении будущего инженера-технолога.</w:t>
      </w:r>
    </w:p>
    <w:p w:rsidR="00763A06" w:rsidRDefault="00763A06" w:rsidP="004B2E62">
      <w:pPr>
        <w:pStyle w:val="2"/>
        <w:spacing w:after="0" w:line="240" w:lineRule="auto"/>
        <w:ind w:left="0" w:firstLine="425"/>
        <w:jc w:val="both"/>
      </w:pPr>
      <w:r w:rsidRPr="00381962">
        <w:t>Аналитическая химия – фундамент материалистического мировоззрения и прочного основания для получения специальных знаний, прививает навыки химического эксперимента; приучает к точности и аккуратности в работе; способствует развитию опыта самостоятельной работы;</w:t>
      </w:r>
    </w:p>
    <w:p w:rsidR="00834621" w:rsidRPr="00B73477" w:rsidRDefault="00834621" w:rsidP="00834621">
      <w:pPr>
        <w:jc w:val="both"/>
        <w:rPr>
          <w:b/>
          <w:bCs/>
          <w:u w:val="single"/>
        </w:rPr>
      </w:pPr>
      <w:r w:rsidRPr="00834621">
        <w:rPr>
          <w:b/>
          <w:bCs/>
          <w:u w:val="single"/>
        </w:rPr>
        <w:t xml:space="preserve"> </w:t>
      </w:r>
    </w:p>
    <w:p w:rsidR="00834621" w:rsidRPr="00EC4D45" w:rsidRDefault="00834621" w:rsidP="00834621">
      <w:pPr>
        <w:ind w:firstLine="340"/>
        <w:jc w:val="both"/>
        <w:rPr>
          <w:b/>
          <w:bCs/>
        </w:rPr>
      </w:pPr>
      <w:r>
        <w:rPr>
          <w:b/>
          <w:bCs/>
        </w:rPr>
        <w:t>Задачи дисциплины</w:t>
      </w:r>
    </w:p>
    <w:p w:rsidR="00834621" w:rsidRPr="00381962" w:rsidRDefault="00834621" w:rsidP="00834621">
      <w:pPr>
        <w:pStyle w:val="2"/>
        <w:spacing w:after="0" w:line="240" w:lineRule="auto"/>
        <w:ind w:left="0" w:firstLine="425"/>
        <w:jc w:val="both"/>
      </w:pPr>
      <w:r w:rsidRPr="00381962">
        <w:t>Аналитическая химия имеет большое значение в теоретической подготовке и практическом обучении будущего инженера-технолога.</w:t>
      </w:r>
    </w:p>
    <w:p w:rsidR="00DF0EBB" w:rsidRDefault="00F00BD6" w:rsidP="00834621">
      <w:pPr>
        <w:ind w:firstLine="340"/>
        <w:jc w:val="both"/>
        <w:rPr>
          <w:szCs w:val="20"/>
        </w:rPr>
      </w:pPr>
      <w:r>
        <w:rPr>
          <w:szCs w:val="20"/>
        </w:rPr>
        <w:t>Дисциплина «Аналитическая химия</w:t>
      </w:r>
      <w:r w:rsidR="00834621" w:rsidRPr="003A0E67">
        <w:rPr>
          <w:szCs w:val="20"/>
        </w:rPr>
        <w:t>» предусматривает ознаком</w:t>
      </w:r>
      <w:r>
        <w:rPr>
          <w:szCs w:val="20"/>
        </w:rPr>
        <w:t>лен</w:t>
      </w:r>
      <w:r w:rsidR="006D103B">
        <w:rPr>
          <w:szCs w:val="20"/>
        </w:rPr>
        <w:t>ие студентов-технологов с теоретическими основами количественного анализа</w:t>
      </w:r>
      <w:r>
        <w:rPr>
          <w:szCs w:val="20"/>
        </w:rPr>
        <w:t>, применяемыми индикаторами.</w:t>
      </w:r>
      <w:r w:rsidR="00834621" w:rsidRPr="003A0E67">
        <w:rPr>
          <w:szCs w:val="20"/>
        </w:rPr>
        <w:t xml:space="preserve"> </w:t>
      </w:r>
      <w:r w:rsidR="006D103B">
        <w:rPr>
          <w:szCs w:val="20"/>
        </w:rPr>
        <w:t>Рас</w:t>
      </w:r>
      <w:r w:rsidR="00DF0EBB">
        <w:rPr>
          <w:szCs w:val="20"/>
        </w:rPr>
        <w:t>сматриваются приемы</w:t>
      </w:r>
      <w:r w:rsidR="006D103B">
        <w:rPr>
          <w:szCs w:val="20"/>
        </w:rPr>
        <w:t xml:space="preserve"> при выполнении работ по титриметрическому анализу, методы вычислений. Основная задача дисциплины детальное обсуждение типовых задач, относящихся к основным разделам аналитической химии</w:t>
      </w:r>
      <w:r w:rsidR="00DF0EBB">
        <w:rPr>
          <w:szCs w:val="20"/>
        </w:rPr>
        <w:t xml:space="preserve"> </w:t>
      </w:r>
      <w:r w:rsidR="00834621" w:rsidRPr="003A0E67">
        <w:rPr>
          <w:szCs w:val="20"/>
        </w:rPr>
        <w:t>Изучение дисциплины должно углубить знания студентов в област</w:t>
      </w:r>
      <w:r w:rsidR="00DF0EBB">
        <w:rPr>
          <w:szCs w:val="20"/>
        </w:rPr>
        <w:t>и неорганической</w:t>
      </w:r>
      <w:r w:rsidR="00834621" w:rsidRPr="003A0E67">
        <w:rPr>
          <w:szCs w:val="20"/>
        </w:rPr>
        <w:t xml:space="preserve">. </w:t>
      </w:r>
    </w:p>
    <w:p w:rsidR="00834621" w:rsidRPr="003A0E67" w:rsidRDefault="00834621" w:rsidP="00834621">
      <w:pPr>
        <w:ind w:firstLine="340"/>
        <w:jc w:val="both"/>
        <w:rPr>
          <w:bCs/>
        </w:rPr>
      </w:pPr>
      <w:r w:rsidRPr="003A0E67">
        <w:rPr>
          <w:bCs/>
        </w:rPr>
        <w:t xml:space="preserve">Развитие навыков логического химического мышления и способности к самостоятельному анализу и обобщению наблюдаемых фактов. </w:t>
      </w:r>
    </w:p>
    <w:p w:rsidR="00DF0EBB" w:rsidRDefault="00DF0EBB" w:rsidP="00291C17">
      <w:pPr>
        <w:pStyle w:val="ac"/>
        <w:ind w:firstLine="0"/>
      </w:pPr>
    </w:p>
    <w:p w:rsidR="00291C17" w:rsidRDefault="00291C17">
      <w:pPr>
        <w:pStyle w:val="ac"/>
        <w:ind w:firstLine="0"/>
        <w:pPrChange w:id="50" w:author="User" w:date="2022-02-20T11:27:00Z">
          <w:pPr>
            <w:pStyle w:val="ac"/>
            <w:numPr>
              <w:numId w:val="6"/>
            </w:numPr>
            <w:ind w:left="720" w:hanging="360"/>
          </w:pPr>
        </w:pPrChange>
      </w:pPr>
    </w:p>
    <w:p w:rsidR="00DF0EBB" w:rsidRDefault="00DF0EBB" w:rsidP="008E1030">
      <w:pPr>
        <w:pStyle w:val="ac"/>
        <w:numPr>
          <w:ilvl w:val="0"/>
          <w:numId w:val="8"/>
        </w:numPr>
      </w:pPr>
      <w:r w:rsidRPr="00706EB8">
        <w:lastRenderedPageBreak/>
        <w:t>МЕСТО УЧЕБНОЙ ДИСЦИПЛИНЫ В СТРУКТУРЕ ООП ВПО</w:t>
      </w:r>
    </w:p>
    <w:p w:rsidR="00DF0EBB" w:rsidRDefault="00DF0EBB" w:rsidP="00DF0EBB">
      <w:pPr>
        <w:autoSpaceDE w:val="0"/>
        <w:autoSpaceDN w:val="0"/>
        <w:adjustRightInd w:val="0"/>
        <w:spacing w:after="0"/>
        <w:ind w:firstLine="709"/>
        <w:jc w:val="both"/>
      </w:pPr>
      <w:r>
        <w:rPr>
          <w:bCs/>
        </w:rPr>
        <w:t xml:space="preserve"> </w:t>
      </w:r>
      <w:r w:rsidRPr="00042119">
        <w:rPr>
          <w:bCs/>
        </w:rPr>
        <w:t xml:space="preserve">Учебная дисциплина </w:t>
      </w:r>
      <w:r>
        <w:t xml:space="preserve">«Аналитическая химия» </w:t>
      </w:r>
      <w:r w:rsidRPr="00042119">
        <w:rPr>
          <w:bCs/>
        </w:rPr>
        <w:t>входит в образовательный модуль базовой части математического и естественнонаучного цикла дисциплин</w:t>
      </w:r>
      <w:r>
        <w:t xml:space="preserve"> ФГОС ВПО</w:t>
      </w:r>
      <w:r w:rsidRPr="00042119">
        <w:rPr>
          <w:bCs/>
        </w:rPr>
        <w:t xml:space="preserve"> по </w:t>
      </w:r>
      <w:r>
        <w:t>подготовке выпускников по специальности «Химическая технология материалов современной энергетики».</w:t>
      </w:r>
    </w:p>
    <w:p w:rsidR="00DF0EBB" w:rsidRPr="001B69CB" w:rsidRDefault="00DF0EBB" w:rsidP="008E1030">
      <w:pPr>
        <w:pStyle w:val="a8"/>
      </w:pPr>
      <w:r>
        <w:t>Для изучения данной дисциплины студент должен обладать знаниями:</w:t>
      </w:r>
    </w:p>
    <w:p w:rsidR="00DF0EBB" w:rsidRDefault="00DF0EBB" w:rsidP="008E1030">
      <w:pPr>
        <w:pStyle w:val="a8"/>
        <w:ind w:firstLine="567"/>
      </w:pPr>
      <w:r w:rsidRPr="001B69CB">
        <w:t xml:space="preserve">- </w:t>
      </w:r>
      <w:r>
        <w:t>неорганической химии;</w:t>
      </w:r>
    </w:p>
    <w:p w:rsidR="00DF0EBB" w:rsidRDefault="00DF0EBB" w:rsidP="008E1030">
      <w:pPr>
        <w:pStyle w:val="a8"/>
        <w:ind w:firstLine="567"/>
      </w:pPr>
      <w:r>
        <w:t>- органической химии;</w:t>
      </w:r>
    </w:p>
    <w:p w:rsidR="00DF0EBB" w:rsidRDefault="008E1030" w:rsidP="008E1030">
      <w:pPr>
        <w:pStyle w:val="a8"/>
        <w:ind w:firstLine="0"/>
      </w:pPr>
      <w:r>
        <w:t xml:space="preserve">        </w:t>
      </w:r>
      <w:r w:rsidR="00DF0EBB">
        <w:t xml:space="preserve">  -</w:t>
      </w:r>
      <w:r w:rsidR="00DF0EBB" w:rsidRPr="00F3084C">
        <w:t xml:space="preserve"> </w:t>
      </w:r>
      <w:r w:rsidR="00DF0EBB">
        <w:t xml:space="preserve">а также для выполнения научно-исследовательских работ студентов, </w:t>
      </w:r>
    </w:p>
    <w:p w:rsidR="00DF0EBB" w:rsidRDefault="00DF0EBB" w:rsidP="008E1030">
      <w:pPr>
        <w:pStyle w:val="a8"/>
        <w:ind w:firstLine="567"/>
      </w:pPr>
      <w:r>
        <w:t>- некоторых разделов математики: линейная алгебра и математическая статистика;</w:t>
      </w:r>
    </w:p>
    <w:p w:rsidR="00DF0EBB" w:rsidRDefault="008E1030" w:rsidP="008E1030">
      <w:pPr>
        <w:pStyle w:val="a8"/>
        <w:ind w:firstLine="0"/>
      </w:pPr>
      <w:r>
        <w:t xml:space="preserve">         </w:t>
      </w:r>
      <w:r w:rsidR="00BB4702">
        <w:t xml:space="preserve"> </w:t>
      </w:r>
      <w:r w:rsidR="00DF0EBB">
        <w:t>- информатики.</w:t>
      </w:r>
    </w:p>
    <w:p w:rsidR="00DF0EBB" w:rsidRDefault="00DF0EBB" w:rsidP="00DF0EBB">
      <w:pPr>
        <w:pStyle w:val="2"/>
        <w:spacing w:after="0" w:line="276" w:lineRule="auto"/>
        <w:ind w:left="0"/>
        <w:jc w:val="both"/>
      </w:pPr>
      <w:r>
        <w:t xml:space="preserve">            Изучение аналитической химии развивает у студентов химическое мышление;</w:t>
      </w:r>
    </w:p>
    <w:p w:rsidR="00C37590" w:rsidRPr="00381962" w:rsidRDefault="00C37590" w:rsidP="009D48B3">
      <w:pPr>
        <w:pStyle w:val="a8"/>
        <w:ind w:firstLine="0"/>
      </w:pPr>
    </w:p>
    <w:p w:rsidR="002C64DB" w:rsidRDefault="0010080D" w:rsidP="0010080D">
      <w:pPr>
        <w:pStyle w:val="ac"/>
        <w:ind w:firstLine="0"/>
      </w:pPr>
      <w:r>
        <w:t xml:space="preserve">      3</w:t>
      </w:r>
      <w:r w:rsidR="00834621">
        <w:t xml:space="preserve"> </w:t>
      </w:r>
      <w:r w:rsidR="006D0E0A" w:rsidRPr="00381962">
        <w:t>КОМПЕТЕНЦИИ СТУДЕНТА, ФОРМИРУЕМЫЕ В РЕЗУЛЬТ</w:t>
      </w:r>
      <w:r w:rsidR="00DF0EBB">
        <w:t xml:space="preserve">АТЕ ОСВОЕНИЯ УЧЕБНОЙ ДИСЦИПЛИНЫ модуля)/ </w:t>
      </w:r>
      <w:r w:rsidR="006D0E0A" w:rsidRPr="00381962">
        <w:t>ОЖИДАЕ</w:t>
      </w:r>
      <w:r w:rsidR="00DF0EBB">
        <w:t>МЫЕ РЕЗУЛЬТАТЫ ОБРАЗОВАНИЯ И КОМПЕТЕНЦИИ</w:t>
      </w:r>
      <w:r w:rsidR="006D0E0A" w:rsidRPr="00381962">
        <w:t xml:space="preserve"> СТУДЕНТА ПО ЗАВЕРШЕНИИ ОСВОЕНИЯ ПРОГРАММЫ УЧЕБНОЙ ДИСЦИПЛИНЫ</w:t>
      </w:r>
    </w:p>
    <w:p w:rsidR="0010080D" w:rsidRDefault="00DF0EBB" w:rsidP="0010080D">
      <w:pPr>
        <w:shd w:val="clear" w:color="auto" w:fill="FFFFFF"/>
        <w:spacing w:line="259" w:lineRule="exact"/>
        <w:ind w:left="29" w:firstLine="397"/>
      </w:pPr>
      <w:r>
        <w:t>Процесс изучения дисциплины направлен</w:t>
      </w:r>
      <w:r w:rsidR="0010080D">
        <w:t xml:space="preserve"> </w:t>
      </w:r>
      <w:r w:rsidR="0010080D" w:rsidRPr="00110F5D">
        <w:t xml:space="preserve">на </w:t>
      </w:r>
      <w:r w:rsidR="0010080D">
        <w:t>формирование   следующих ко</w:t>
      </w:r>
      <w:r w:rsidR="00836828">
        <w:t>мпе</w:t>
      </w:r>
      <w:r w:rsidR="0010080D" w:rsidRPr="00110F5D">
        <w:t>тенций:</w:t>
      </w:r>
    </w:p>
    <w:p w:rsidR="00FC7B70" w:rsidRDefault="004B2E62" w:rsidP="0010080D">
      <w:pPr>
        <w:pStyle w:val="a8"/>
        <w:ind w:firstLine="0"/>
      </w:pPr>
      <w:r>
        <w:t>УК-1</w:t>
      </w:r>
      <w:r w:rsidR="00FC7B70" w:rsidRPr="00381962">
        <w:t xml:space="preserve">, </w:t>
      </w:r>
      <w:r w:rsidR="009D48B3" w:rsidRPr="00381962">
        <w:t>О</w:t>
      </w:r>
      <w:r>
        <w:t>ПК-1, ОПК-2</w:t>
      </w:r>
    </w:p>
    <w:p w:rsidR="00BB4702" w:rsidRDefault="00BB4702" w:rsidP="0010080D">
      <w:pPr>
        <w:pStyle w:val="a8"/>
        <w:ind w:firstLine="0"/>
      </w:pPr>
    </w:p>
    <w:tbl>
      <w:tblPr>
        <w:tblW w:w="4963" w:type="pct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1"/>
        <w:gridCol w:w="4416"/>
        <w:gridCol w:w="4410"/>
      </w:tblGrid>
      <w:tr w:rsidR="00806453" w:rsidRPr="00BB4702" w:rsidTr="00836828">
        <w:trPr>
          <w:trHeight w:val="555"/>
        </w:trPr>
        <w:tc>
          <w:tcPr>
            <w:tcW w:w="555" w:type="pct"/>
            <w:shd w:val="clear" w:color="auto" w:fill="FFFFFF"/>
          </w:tcPr>
          <w:p w:rsidR="00806453" w:rsidRPr="00BB4702" w:rsidRDefault="009D1A27" w:rsidP="008064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</w:pPr>
            <w:r w:rsidRPr="00BB4702">
              <w:rPr>
                <w:sz w:val="22"/>
              </w:rPr>
              <w:t>УК-1</w:t>
            </w:r>
          </w:p>
        </w:tc>
        <w:tc>
          <w:tcPr>
            <w:tcW w:w="2224" w:type="pct"/>
            <w:shd w:val="clear" w:color="auto" w:fill="FFFFFF"/>
          </w:tcPr>
          <w:p w:rsidR="00806453" w:rsidRPr="00BB4702" w:rsidRDefault="00806453" w:rsidP="00BB47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jc w:val="both"/>
            </w:pPr>
            <w:r w:rsidRPr="00BB4702">
              <w:rPr>
                <w:rStyle w:val="FontStyle29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221" w:type="pct"/>
            <w:shd w:val="clear" w:color="auto" w:fill="FFFFFF"/>
          </w:tcPr>
          <w:p w:rsidR="00806453" w:rsidRPr="00BB4702" w:rsidRDefault="00806453" w:rsidP="00BB4702">
            <w:pPr>
              <w:pStyle w:val="Style21"/>
              <w:widowControl/>
              <w:spacing w:line="240" w:lineRule="auto"/>
              <w:ind w:firstLine="5"/>
              <w:jc w:val="left"/>
              <w:rPr>
                <w:rStyle w:val="FontStyle29"/>
              </w:rPr>
            </w:pPr>
            <w:r w:rsidRPr="00BB4702">
              <w:rPr>
                <w:rStyle w:val="FontStyle29"/>
              </w:rPr>
              <w:t xml:space="preserve">З-УК-1 Знать: методы системного и критического анализа; методики разработки стратегии действий для выявления и решения проблемной ситуации </w:t>
            </w:r>
          </w:p>
          <w:p w:rsidR="00806453" w:rsidRPr="00BB4702" w:rsidRDefault="00806453" w:rsidP="00BB4702">
            <w:pPr>
              <w:pStyle w:val="Style21"/>
              <w:widowControl/>
              <w:spacing w:line="240" w:lineRule="auto"/>
              <w:ind w:firstLine="5"/>
              <w:jc w:val="left"/>
              <w:rPr>
                <w:rStyle w:val="FontStyle29"/>
              </w:rPr>
            </w:pPr>
            <w:r w:rsidRPr="00BB4702">
              <w:rPr>
                <w:rStyle w:val="FontStyle29"/>
              </w:rPr>
              <w:t>У-УК-1 Уметь: применять методы системного подхода и  крити</w:t>
            </w:r>
            <w:r w:rsidR="003E4079">
              <w:rPr>
                <w:rStyle w:val="FontStyle29"/>
              </w:rPr>
              <w:t>ческого  анализа проблемных сит</w:t>
            </w:r>
            <w:r w:rsidR="002E4E79">
              <w:rPr>
                <w:rStyle w:val="FontStyle29"/>
              </w:rPr>
              <w:t>у</w:t>
            </w:r>
            <w:r w:rsidRPr="00BB4702">
              <w:rPr>
                <w:rStyle w:val="FontStyle29"/>
              </w:rPr>
              <w:t>аций;  разрабатывать  стратегию действий, принимать    конкретные    решения    для ее реализации</w:t>
            </w:r>
          </w:p>
          <w:p w:rsidR="00806453" w:rsidRPr="00BB4702" w:rsidRDefault="00806453" w:rsidP="00BB4702">
            <w:pPr>
              <w:pStyle w:val="Style21"/>
              <w:widowControl/>
              <w:spacing w:line="240" w:lineRule="auto"/>
              <w:ind w:hanging="10"/>
              <w:rPr>
                <w:rStyle w:val="FontStyle29"/>
              </w:rPr>
            </w:pPr>
            <w:r w:rsidRPr="00BB4702">
              <w:rPr>
                <w:rStyle w:val="FontStyle29"/>
              </w:rPr>
              <w:t>В-УК-1 Владеть: методологией системного и критического анализа проблемных ситуаций; методиками постановки цели, определения способов ее достижения, разработки стратегий действий</w:t>
            </w:r>
          </w:p>
        </w:tc>
      </w:tr>
      <w:tr w:rsidR="00806453" w:rsidRPr="00BB4702" w:rsidTr="00836828">
        <w:trPr>
          <w:trHeight w:val="555"/>
        </w:trPr>
        <w:tc>
          <w:tcPr>
            <w:tcW w:w="555" w:type="pct"/>
            <w:shd w:val="clear" w:color="auto" w:fill="FFFFFF"/>
          </w:tcPr>
          <w:p w:rsidR="00806453" w:rsidRPr="00BB4702" w:rsidRDefault="00ED1EF9" w:rsidP="008064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</w:pPr>
            <w:r w:rsidRPr="00BB4702">
              <w:rPr>
                <w:sz w:val="22"/>
              </w:rPr>
              <w:t>ОПК-1</w:t>
            </w:r>
          </w:p>
        </w:tc>
        <w:tc>
          <w:tcPr>
            <w:tcW w:w="2224" w:type="pct"/>
            <w:shd w:val="clear" w:color="auto" w:fill="FFFFFF"/>
          </w:tcPr>
          <w:p w:rsidR="00806453" w:rsidRPr="00BB4702" w:rsidRDefault="00ED1EF9" w:rsidP="00BB47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jc w:val="both"/>
            </w:pPr>
            <w:r w:rsidRPr="00BB4702">
              <w:rPr>
                <w:sz w:val="22"/>
              </w:rPr>
              <w:t>Способен использовать математические, естественнонаучные и инженерные знания для решения своей профессиональной деятельности.</w:t>
            </w:r>
          </w:p>
        </w:tc>
        <w:tc>
          <w:tcPr>
            <w:tcW w:w="2221" w:type="pct"/>
            <w:shd w:val="clear" w:color="auto" w:fill="FFFFFF"/>
          </w:tcPr>
          <w:p w:rsidR="00806453" w:rsidRPr="00BB4702" w:rsidRDefault="00806453" w:rsidP="00BB47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jc w:val="both"/>
            </w:pPr>
            <w:r w:rsidRPr="00BB4702">
              <w:rPr>
                <w:sz w:val="22"/>
              </w:rPr>
              <w:t>З</w:t>
            </w:r>
            <w:r w:rsidR="00ED1EF9" w:rsidRPr="00BB4702">
              <w:rPr>
                <w:sz w:val="22"/>
              </w:rPr>
              <w:t>-ОПК-1</w:t>
            </w:r>
            <w:r w:rsidR="00AF114B" w:rsidRPr="00BB4702">
              <w:rPr>
                <w:sz w:val="22"/>
              </w:rPr>
              <w:t>.</w:t>
            </w:r>
            <w:r w:rsidR="00ED1EF9" w:rsidRPr="00BB4702">
              <w:rPr>
                <w:sz w:val="22"/>
              </w:rPr>
              <w:t xml:space="preserve"> Знать</w:t>
            </w:r>
            <w:r w:rsidR="00AF114B" w:rsidRPr="00BB4702">
              <w:rPr>
                <w:sz w:val="22"/>
              </w:rPr>
              <w:t>:</w:t>
            </w:r>
            <w:r w:rsidR="00ED1EF9" w:rsidRPr="00BB4702">
              <w:rPr>
                <w:sz w:val="22"/>
              </w:rPr>
              <w:t xml:space="preserve"> математический аппарат, </w:t>
            </w:r>
            <w:r w:rsidR="00AF114B" w:rsidRPr="00BB4702">
              <w:rPr>
                <w:sz w:val="22"/>
              </w:rPr>
              <w:t>физические и химические законы,</w:t>
            </w:r>
            <w:r w:rsidR="00ED1EF9" w:rsidRPr="00BB4702">
              <w:rPr>
                <w:sz w:val="22"/>
              </w:rPr>
              <w:t xml:space="preserve"> необходимые для решения профессиональных задач в области химии и технологии ядерного топливного цикла, основные те</w:t>
            </w:r>
            <w:r w:rsidR="00AF114B" w:rsidRPr="00BB4702">
              <w:rPr>
                <w:sz w:val="22"/>
              </w:rPr>
              <w:t>оретические положения смежных е</w:t>
            </w:r>
            <w:r w:rsidR="00ED1EF9" w:rsidRPr="00BB4702">
              <w:rPr>
                <w:sz w:val="22"/>
              </w:rPr>
              <w:t>стественнонаучных дисциплин</w:t>
            </w:r>
          </w:p>
          <w:p w:rsidR="00836828" w:rsidRPr="00BB4702" w:rsidRDefault="00AF114B" w:rsidP="00BB47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B4702">
              <w:rPr>
                <w:sz w:val="22"/>
              </w:rPr>
              <w:t xml:space="preserve">У-ОПК-1 Уметь: определять необходимость привлечения дополнительных знаний из специальных разделов математических и естественнонаучных дисциплин, необходимых в </w:t>
            </w:r>
            <w:r w:rsidR="00836828" w:rsidRPr="00BB4702">
              <w:rPr>
                <w:sz w:val="22"/>
              </w:rPr>
              <w:t>профессиональной</w:t>
            </w:r>
            <w:r w:rsidRPr="00BB4702">
              <w:rPr>
                <w:sz w:val="22"/>
              </w:rPr>
              <w:t xml:space="preserve"> деятельности,</w:t>
            </w:r>
            <w:r w:rsidR="00836828" w:rsidRPr="00BB4702">
              <w:rPr>
                <w:sz w:val="22"/>
              </w:rPr>
              <w:t xml:space="preserve"> </w:t>
            </w:r>
            <w:r w:rsidRPr="00BB4702">
              <w:rPr>
                <w:sz w:val="22"/>
              </w:rPr>
              <w:t xml:space="preserve">применять знания математики и </w:t>
            </w:r>
            <w:r w:rsidR="00836828" w:rsidRPr="00BB4702">
              <w:rPr>
                <w:sz w:val="22"/>
              </w:rPr>
              <w:t>естественнонаучных</w:t>
            </w:r>
            <w:r w:rsidRPr="00BB4702">
              <w:rPr>
                <w:sz w:val="22"/>
              </w:rPr>
              <w:t xml:space="preserve"> дисциплин</w:t>
            </w:r>
            <w:r w:rsidR="00836828" w:rsidRPr="00BB4702">
              <w:rPr>
                <w:sz w:val="22"/>
              </w:rPr>
              <w:t xml:space="preserve"> для анализа и обработки результатов химических экспериментов.</w:t>
            </w:r>
            <w:r w:rsidRPr="00BB4702">
              <w:rPr>
                <w:sz w:val="22"/>
              </w:rPr>
              <w:t xml:space="preserve"> </w:t>
            </w:r>
          </w:p>
          <w:p w:rsidR="00806453" w:rsidRPr="00BB4702" w:rsidRDefault="00836828" w:rsidP="00BB47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jc w:val="both"/>
            </w:pPr>
            <w:r w:rsidRPr="00BB4702">
              <w:rPr>
                <w:sz w:val="22"/>
              </w:rPr>
              <w:lastRenderedPageBreak/>
              <w:t>В-ОПК-1. Владеть: навыками использования теоретических основ базовых разделов математики и естественнонаучных дисциплин при решении задач в области химии и технологии ядерного топливного цикла.</w:t>
            </w:r>
            <w:r w:rsidR="00806453" w:rsidRPr="00BB4702">
              <w:rPr>
                <w:sz w:val="22"/>
              </w:rPr>
              <w:t xml:space="preserve"> </w:t>
            </w:r>
          </w:p>
        </w:tc>
      </w:tr>
      <w:tr w:rsidR="00806453" w:rsidRPr="00BB4702" w:rsidTr="00836828">
        <w:trPr>
          <w:trHeight w:val="555"/>
        </w:trPr>
        <w:tc>
          <w:tcPr>
            <w:tcW w:w="555" w:type="pct"/>
            <w:shd w:val="clear" w:color="auto" w:fill="FFFFFF"/>
          </w:tcPr>
          <w:p w:rsidR="00806453" w:rsidRPr="00BB4702" w:rsidRDefault="00836828" w:rsidP="008064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</w:pPr>
            <w:r w:rsidRPr="00BB4702">
              <w:rPr>
                <w:sz w:val="22"/>
              </w:rPr>
              <w:lastRenderedPageBreak/>
              <w:t>ОПК-2</w:t>
            </w:r>
          </w:p>
        </w:tc>
        <w:tc>
          <w:tcPr>
            <w:tcW w:w="2224" w:type="pct"/>
            <w:shd w:val="clear" w:color="auto" w:fill="FFFFFF"/>
          </w:tcPr>
          <w:p w:rsidR="00806453" w:rsidRPr="00BB4702" w:rsidRDefault="00836828" w:rsidP="00BB47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jc w:val="both"/>
            </w:pPr>
            <w:r w:rsidRPr="00BB4702">
              <w:rPr>
                <w:sz w:val="22"/>
              </w:rPr>
              <w:t>Способен использовать современное технологическое и аналитическое оборудова</w:t>
            </w:r>
            <w:r w:rsidR="00645A15" w:rsidRPr="00BB4702">
              <w:rPr>
                <w:sz w:val="22"/>
              </w:rPr>
              <w:t>ние</w:t>
            </w:r>
            <w:r w:rsidRPr="00BB4702">
              <w:rPr>
                <w:sz w:val="22"/>
              </w:rPr>
              <w:t xml:space="preserve"> в пр</w:t>
            </w:r>
            <w:r w:rsidR="00645A15" w:rsidRPr="00BB4702">
              <w:rPr>
                <w:sz w:val="22"/>
              </w:rPr>
              <w:t>о</w:t>
            </w:r>
            <w:r w:rsidRPr="00BB4702">
              <w:rPr>
                <w:sz w:val="22"/>
              </w:rPr>
              <w:t xml:space="preserve">фессиональной и </w:t>
            </w:r>
            <w:r w:rsidR="00645A15" w:rsidRPr="00BB4702">
              <w:rPr>
                <w:sz w:val="22"/>
              </w:rPr>
              <w:t>научно-исследовательской</w:t>
            </w:r>
            <w:r w:rsidRPr="00BB4702">
              <w:rPr>
                <w:sz w:val="22"/>
              </w:rPr>
              <w:t xml:space="preserve"> деятельности</w:t>
            </w:r>
          </w:p>
        </w:tc>
        <w:tc>
          <w:tcPr>
            <w:tcW w:w="2221" w:type="pct"/>
            <w:shd w:val="clear" w:color="auto" w:fill="FFFFFF"/>
          </w:tcPr>
          <w:p w:rsidR="00BB4702" w:rsidRPr="00BB4702" w:rsidRDefault="00806453" w:rsidP="00BB47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jc w:val="both"/>
            </w:pPr>
            <w:r w:rsidRPr="00BB4702">
              <w:rPr>
                <w:sz w:val="22"/>
              </w:rPr>
              <w:t>З</w:t>
            </w:r>
            <w:r w:rsidR="00645A15" w:rsidRPr="00BB4702">
              <w:rPr>
                <w:sz w:val="22"/>
              </w:rPr>
              <w:t xml:space="preserve">-ОПК-2 Знать: современное технологическое и аналитическое оборудование, применяемое в атомной промышленности, способы его использования при </w:t>
            </w:r>
            <w:r w:rsidR="00BB4702">
              <w:rPr>
                <w:sz w:val="22"/>
              </w:rPr>
              <w:t>проведении научных исследований</w:t>
            </w:r>
          </w:p>
          <w:p w:rsidR="00806453" w:rsidRPr="00BB4702" w:rsidRDefault="00645A15" w:rsidP="00BB47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jc w:val="both"/>
            </w:pPr>
            <w:r w:rsidRPr="00BB4702">
              <w:rPr>
                <w:sz w:val="22"/>
              </w:rPr>
              <w:t>У-ОПК-2 Уметь: обоснованно выбирать технологическое и аналитическое оборудование для решения задач своей профессиональной деятельности; уметь анализировать полученные результаты научных исследований.</w:t>
            </w:r>
          </w:p>
          <w:p w:rsidR="00806453" w:rsidRPr="00BB4702" w:rsidRDefault="00645A15" w:rsidP="00BB470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0"/>
              <w:jc w:val="both"/>
            </w:pPr>
            <w:r w:rsidRPr="00BB4702">
              <w:rPr>
                <w:sz w:val="22"/>
              </w:rPr>
              <w:t>В-ОПК-2</w:t>
            </w:r>
            <w:r w:rsidR="00806453" w:rsidRPr="00BB4702">
              <w:rPr>
                <w:sz w:val="22"/>
              </w:rPr>
              <w:t xml:space="preserve"> Владеть: </w:t>
            </w:r>
            <w:r w:rsidRPr="00BB4702">
              <w:rPr>
                <w:sz w:val="22"/>
              </w:rPr>
              <w:t xml:space="preserve">навыками работы </w:t>
            </w:r>
            <w:r w:rsidR="00834621" w:rsidRPr="00BB4702">
              <w:rPr>
                <w:sz w:val="22"/>
              </w:rPr>
              <w:t>на современном технологическом и аналитическом оборудовании и проведения с его использованием научных исследований</w:t>
            </w:r>
          </w:p>
        </w:tc>
      </w:tr>
    </w:tbl>
    <w:p w:rsidR="00DF0EBB" w:rsidRPr="00BB4702" w:rsidRDefault="00DF0EBB" w:rsidP="00DF0EBB">
      <w:pPr>
        <w:jc w:val="center"/>
        <w:rPr>
          <w:b/>
          <w:bCs/>
          <w:sz w:val="22"/>
        </w:rPr>
      </w:pPr>
    </w:p>
    <w:p w:rsidR="00BB4702" w:rsidRDefault="00BB4702" w:rsidP="00BB4702">
      <w:pPr>
        <w:ind w:left="360"/>
        <w:rPr>
          <w:b/>
          <w:bCs/>
        </w:rPr>
      </w:pPr>
    </w:p>
    <w:p w:rsidR="00375D65" w:rsidRPr="00BB4702" w:rsidRDefault="00DF0EBB" w:rsidP="00BB4702">
      <w:pPr>
        <w:ind w:left="360"/>
        <w:rPr>
          <w:b/>
          <w:bCs/>
        </w:rPr>
      </w:pPr>
      <w:r w:rsidRPr="00BB4702">
        <w:rPr>
          <w:b/>
          <w:bCs/>
        </w:rPr>
        <w:t>СТРУКТУРА И СОДЕРЖАНИЕ УЧЕБНОЙ ДИСЦИПЛИНЫ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4"/>
        <w:gridCol w:w="2550"/>
        <w:gridCol w:w="754"/>
        <w:gridCol w:w="1046"/>
        <w:gridCol w:w="1046"/>
        <w:gridCol w:w="821"/>
        <w:gridCol w:w="1134"/>
        <w:gridCol w:w="1185"/>
        <w:gridCol w:w="1047"/>
      </w:tblGrid>
      <w:tr w:rsidR="00381962" w:rsidRPr="00381962" w:rsidTr="00CF1631">
        <w:trPr>
          <w:cantSplit/>
          <w:trHeight w:val="2226"/>
        </w:trPr>
        <w:tc>
          <w:tcPr>
            <w:tcW w:w="554" w:type="dxa"/>
          </w:tcPr>
          <w:p w:rsidR="001F1CD9" w:rsidRPr="00381962" w:rsidRDefault="001F1CD9" w:rsidP="001F1CD9">
            <w:pPr>
              <w:pStyle w:val="a8"/>
              <w:ind w:firstLine="0"/>
              <w:jc w:val="center"/>
              <w:rPr>
                <w:b/>
              </w:rPr>
            </w:pPr>
            <w:r w:rsidRPr="00381962">
              <w:rPr>
                <w:b/>
              </w:rPr>
              <w:t>№ п.п</w:t>
            </w:r>
          </w:p>
        </w:tc>
        <w:tc>
          <w:tcPr>
            <w:tcW w:w="2550" w:type="dxa"/>
          </w:tcPr>
          <w:p w:rsidR="001F1CD9" w:rsidRPr="00381962" w:rsidRDefault="001F1CD9" w:rsidP="001F1CD9">
            <w:pPr>
              <w:pStyle w:val="a8"/>
              <w:ind w:firstLine="0"/>
              <w:jc w:val="center"/>
              <w:rPr>
                <w:b/>
              </w:rPr>
            </w:pPr>
            <w:r w:rsidRPr="00381962">
              <w:rPr>
                <w:b/>
              </w:rPr>
              <w:t>Наименование раздела учебной дисциплины</w:t>
            </w:r>
          </w:p>
        </w:tc>
        <w:tc>
          <w:tcPr>
            <w:tcW w:w="754" w:type="dxa"/>
            <w:textDirection w:val="btLr"/>
          </w:tcPr>
          <w:p w:rsidR="001F1CD9" w:rsidRPr="00381962" w:rsidRDefault="001F1CD9" w:rsidP="001F1CD9">
            <w:pPr>
              <w:pStyle w:val="a8"/>
              <w:ind w:left="113" w:right="113" w:firstLine="0"/>
              <w:jc w:val="left"/>
              <w:rPr>
                <w:b/>
              </w:rPr>
            </w:pPr>
            <w:r w:rsidRPr="00381962">
              <w:rPr>
                <w:b/>
              </w:rPr>
              <w:t>Недели</w:t>
            </w:r>
          </w:p>
        </w:tc>
        <w:tc>
          <w:tcPr>
            <w:tcW w:w="1046" w:type="dxa"/>
            <w:textDirection w:val="btLr"/>
          </w:tcPr>
          <w:p w:rsidR="001F1CD9" w:rsidRPr="00381962" w:rsidRDefault="001F1CD9" w:rsidP="001F1CD9">
            <w:pPr>
              <w:pStyle w:val="a8"/>
              <w:ind w:left="113" w:right="113" w:firstLine="0"/>
              <w:jc w:val="left"/>
              <w:rPr>
                <w:b/>
              </w:rPr>
            </w:pPr>
            <w:r w:rsidRPr="00381962">
              <w:rPr>
                <w:b/>
              </w:rPr>
              <w:t>Лекции, час.</w:t>
            </w:r>
          </w:p>
        </w:tc>
        <w:tc>
          <w:tcPr>
            <w:tcW w:w="1046" w:type="dxa"/>
            <w:textDirection w:val="btLr"/>
          </w:tcPr>
          <w:p w:rsidR="001F1CD9" w:rsidRPr="00381962" w:rsidRDefault="001F1CD9" w:rsidP="001F1CD9">
            <w:pPr>
              <w:pStyle w:val="a8"/>
              <w:ind w:left="113" w:right="113" w:firstLine="0"/>
              <w:jc w:val="left"/>
              <w:rPr>
                <w:b/>
              </w:rPr>
            </w:pPr>
            <w:r w:rsidRPr="00381962">
              <w:rPr>
                <w:b/>
              </w:rPr>
              <w:t>Практ. занятия</w:t>
            </w:r>
            <w:r w:rsidRPr="00381962">
              <w:rPr>
                <w:b/>
                <w:lang w:val="en-US"/>
              </w:rPr>
              <w:t>/</w:t>
            </w:r>
            <w:r w:rsidRPr="00381962">
              <w:rPr>
                <w:b/>
              </w:rPr>
              <w:t xml:space="preserve"> семинары, час.</w:t>
            </w:r>
          </w:p>
        </w:tc>
        <w:tc>
          <w:tcPr>
            <w:tcW w:w="821" w:type="dxa"/>
            <w:textDirection w:val="btLr"/>
          </w:tcPr>
          <w:p w:rsidR="001F1CD9" w:rsidRPr="00381962" w:rsidRDefault="001F1CD9" w:rsidP="001F1CD9">
            <w:pPr>
              <w:pStyle w:val="a8"/>
              <w:ind w:left="113" w:right="113" w:firstLine="0"/>
              <w:jc w:val="left"/>
              <w:rPr>
                <w:b/>
              </w:rPr>
            </w:pPr>
            <w:r w:rsidRPr="00381962">
              <w:rPr>
                <w:b/>
              </w:rPr>
              <w:t>Лабораторные работы, час.</w:t>
            </w:r>
          </w:p>
        </w:tc>
        <w:tc>
          <w:tcPr>
            <w:tcW w:w="1134" w:type="dxa"/>
            <w:textDirection w:val="btLr"/>
          </w:tcPr>
          <w:p w:rsidR="001F1CD9" w:rsidRPr="00381962" w:rsidRDefault="001F1CD9" w:rsidP="001F1CD9">
            <w:pPr>
              <w:pStyle w:val="a8"/>
              <w:ind w:left="113" w:right="113" w:firstLine="0"/>
              <w:jc w:val="left"/>
              <w:rPr>
                <w:b/>
              </w:rPr>
            </w:pPr>
            <w:r w:rsidRPr="00381962">
              <w:rPr>
                <w:b/>
              </w:rPr>
              <w:t>Обязат. текущий контроль (форма*, неделя)</w:t>
            </w:r>
          </w:p>
        </w:tc>
        <w:tc>
          <w:tcPr>
            <w:tcW w:w="1185" w:type="dxa"/>
            <w:textDirection w:val="btLr"/>
          </w:tcPr>
          <w:p w:rsidR="001F1CD9" w:rsidRPr="00381962" w:rsidRDefault="001F1CD9" w:rsidP="001F1CD9">
            <w:pPr>
              <w:pStyle w:val="a8"/>
              <w:ind w:left="113" w:right="113" w:firstLine="0"/>
              <w:jc w:val="left"/>
              <w:rPr>
                <w:b/>
              </w:rPr>
            </w:pPr>
            <w:r w:rsidRPr="00381962">
              <w:rPr>
                <w:b/>
              </w:rPr>
              <w:t>Аттестация раздела (форма*, неделя)</w:t>
            </w:r>
          </w:p>
        </w:tc>
        <w:tc>
          <w:tcPr>
            <w:tcW w:w="1047" w:type="dxa"/>
            <w:textDirection w:val="btLr"/>
          </w:tcPr>
          <w:p w:rsidR="001F1CD9" w:rsidRPr="00381962" w:rsidRDefault="001F1CD9" w:rsidP="001F1CD9">
            <w:pPr>
              <w:pStyle w:val="a8"/>
              <w:ind w:left="113" w:right="113" w:firstLine="0"/>
              <w:jc w:val="left"/>
              <w:rPr>
                <w:b/>
              </w:rPr>
            </w:pPr>
            <w:r w:rsidRPr="00381962">
              <w:rPr>
                <w:b/>
              </w:rPr>
              <w:t>Максимальный балл за раздел**</w:t>
            </w:r>
          </w:p>
        </w:tc>
      </w:tr>
      <w:tr w:rsidR="00381962" w:rsidRPr="00381962" w:rsidTr="00CF1631">
        <w:tc>
          <w:tcPr>
            <w:tcW w:w="554" w:type="dxa"/>
          </w:tcPr>
          <w:p w:rsidR="00F27D31" w:rsidRPr="00381962" w:rsidRDefault="00F27D31">
            <w:pPr>
              <w:pStyle w:val="a8"/>
              <w:ind w:firstLine="0"/>
            </w:pPr>
          </w:p>
        </w:tc>
        <w:tc>
          <w:tcPr>
            <w:tcW w:w="2550" w:type="dxa"/>
          </w:tcPr>
          <w:p w:rsidR="00F27D31" w:rsidRPr="00381962" w:rsidRDefault="00763A06">
            <w:pPr>
              <w:pStyle w:val="a8"/>
              <w:ind w:firstLine="0"/>
            </w:pPr>
            <w:r w:rsidRPr="00381962">
              <w:rPr>
                <w:i/>
              </w:rPr>
              <w:t>3</w:t>
            </w:r>
            <w:r w:rsidR="00B146FE" w:rsidRPr="00381962">
              <w:rPr>
                <w:i/>
              </w:rPr>
              <w:t xml:space="preserve"> семестр</w:t>
            </w:r>
          </w:p>
        </w:tc>
        <w:tc>
          <w:tcPr>
            <w:tcW w:w="754" w:type="dxa"/>
          </w:tcPr>
          <w:p w:rsidR="00F27D31" w:rsidRPr="00381962" w:rsidRDefault="00F27D31">
            <w:pPr>
              <w:pStyle w:val="a8"/>
              <w:ind w:firstLine="0"/>
            </w:pPr>
          </w:p>
        </w:tc>
        <w:tc>
          <w:tcPr>
            <w:tcW w:w="1046" w:type="dxa"/>
          </w:tcPr>
          <w:p w:rsidR="00F27D31" w:rsidRPr="00381962" w:rsidRDefault="00F27D31">
            <w:pPr>
              <w:pStyle w:val="a8"/>
              <w:ind w:firstLine="0"/>
            </w:pPr>
          </w:p>
        </w:tc>
        <w:tc>
          <w:tcPr>
            <w:tcW w:w="1046" w:type="dxa"/>
          </w:tcPr>
          <w:p w:rsidR="00F27D31" w:rsidRPr="00381962" w:rsidRDefault="00F27D31">
            <w:pPr>
              <w:pStyle w:val="a8"/>
              <w:ind w:firstLine="0"/>
            </w:pPr>
          </w:p>
        </w:tc>
        <w:tc>
          <w:tcPr>
            <w:tcW w:w="821" w:type="dxa"/>
          </w:tcPr>
          <w:p w:rsidR="00F27D31" w:rsidRPr="00381962" w:rsidRDefault="00F27D31">
            <w:pPr>
              <w:pStyle w:val="a8"/>
              <w:ind w:firstLine="0"/>
            </w:pPr>
          </w:p>
        </w:tc>
        <w:tc>
          <w:tcPr>
            <w:tcW w:w="1134" w:type="dxa"/>
          </w:tcPr>
          <w:p w:rsidR="00F27D31" w:rsidRPr="00381962" w:rsidRDefault="00F27D31">
            <w:pPr>
              <w:pStyle w:val="a8"/>
              <w:ind w:firstLine="0"/>
            </w:pPr>
          </w:p>
        </w:tc>
        <w:tc>
          <w:tcPr>
            <w:tcW w:w="1185" w:type="dxa"/>
          </w:tcPr>
          <w:p w:rsidR="00F27D31" w:rsidRPr="00381962" w:rsidRDefault="00F27D31">
            <w:pPr>
              <w:pStyle w:val="a8"/>
              <w:ind w:firstLine="0"/>
            </w:pPr>
          </w:p>
        </w:tc>
        <w:tc>
          <w:tcPr>
            <w:tcW w:w="1047" w:type="dxa"/>
          </w:tcPr>
          <w:p w:rsidR="00F27D31" w:rsidRPr="00381962" w:rsidRDefault="00F27D31">
            <w:pPr>
              <w:pStyle w:val="a8"/>
              <w:ind w:firstLine="0"/>
            </w:pPr>
          </w:p>
        </w:tc>
      </w:tr>
      <w:tr w:rsidR="00381962" w:rsidRPr="00381962" w:rsidTr="00CF1631">
        <w:tc>
          <w:tcPr>
            <w:tcW w:w="554" w:type="dxa"/>
          </w:tcPr>
          <w:p w:rsidR="00F27D31" w:rsidRPr="00381962" w:rsidRDefault="00B146FE">
            <w:pPr>
              <w:pStyle w:val="a8"/>
              <w:ind w:firstLine="0"/>
            </w:pPr>
            <w:r w:rsidRPr="00381962">
              <w:t>1</w:t>
            </w:r>
          </w:p>
        </w:tc>
        <w:tc>
          <w:tcPr>
            <w:tcW w:w="2550" w:type="dxa"/>
          </w:tcPr>
          <w:p w:rsidR="00F27D31" w:rsidRPr="00381962" w:rsidRDefault="00B146FE">
            <w:pPr>
              <w:pStyle w:val="a8"/>
              <w:ind w:firstLine="0"/>
            </w:pPr>
            <w:r w:rsidRPr="00381962">
              <w:t>Раздел 1</w:t>
            </w:r>
          </w:p>
        </w:tc>
        <w:tc>
          <w:tcPr>
            <w:tcW w:w="754" w:type="dxa"/>
          </w:tcPr>
          <w:p w:rsidR="00F27D31" w:rsidRPr="00381962" w:rsidRDefault="00B146FE">
            <w:pPr>
              <w:pStyle w:val="a8"/>
              <w:ind w:firstLine="0"/>
            </w:pPr>
            <w:r w:rsidRPr="00381962">
              <w:t>1</w:t>
            </w:r>
          </w:p>
        </w:tc>
        <w:tc>
          <w:tcPr>
            <w:tcW w:w="1046" w:type="dxa"/>
          </w:tcPr>
          <w:p w:rsidR="00F27D31" w:rsidRPr="00381962" w:rsidRDefault="007B061C">
            <w:pPr>
              <w:pStyle w:val="a8"/>
              <w:ind w:firstLine="0"/>
            </w:pPr>
            <w:r>
              <w:t>2</w:t>
            </w:r>
          </w:p>
        </w:tc>
        <w:tc>
          <w:tcPr>
            <w:tcW w:w="1046" w:type="dxa"/>
          </w:tcPr>
          <w:p w:rsidR="00F27D31" w:rsidRPr="00381962" w:rsidRDefault="007B061C">
            <w:pPr>
              <w:pStyle w:val="a8"/>
              <w:ind w:firstLine="0"/>
            </w:pPr>
            <w:r>
              <w:t>2</w:t>
            </w:r>
          </w:p>
        </w:tc>
        <w:tc>
          <w:tcPr>
            <w:tcW w:w="821" w:type="dxa"/>
          </w:tcPr>
          <w:p w:rsidR="00F27D31" w:rsidRPr="00381962" w:rsidRDefault="007B061C">
            <w:pPr>
              <w:pStyle w:val="a8"/>
              <w:ind w:firstLine="0"/>
            </w:pPr>
            <w:r>
              <w:t>–</w:t>
            </w:r>
          </w:p>
        </w:tc>
        <w:tc>
          <w:tcPr>
            <w:tcW w:w="1134" w:type="dxa"/>
          </w:tcPr>
          <w:p w:rsidR="00F27D31" w:rsidRPr="00381962" w:rsidRDefault="00F27D31">
            <w:pPr>
              <w:pStyle w:val="a8"/>
              <w:ind w:firstLine="0"/>
            </w:pPr>
          </w:p>
        </w:tc>
        <w:tc>
          <w:tcPr>
            <w:tcW w:w="1185" w:type="dxa"/>
          </w:tcPr>
          <w:p w:rsidR="00F27D31" w:rsidRPr="00381962" w:rsidRDefault="00F27D31">
            <w:pPr>
              <w:pStyle w:val="a8"/>
              <w:ind w:firstLine="0"/>
            </w:pPr>
          </w:p>
        </w:tc>
        <w:tc>
          <w:tcPr>
            <w:tcW w:w="1047" w:type="dxa"/>
          </w:tcPr>
          <w:p w:rsidR="00F27D31" w:rsidRPr="00381962" w:rsidRDefault="00F27D31">
            <w:pPr>
              <w:pStyle w:val="a8"/>
              <w:ind w:firstLine="0"/>
            </w:pPr>
          </w:p>
        </w:tc>
      </w:tr>
      <w:tr w:rsidR="00381962" w:rsidRPr="00381962" w:rsidTr="00CF1631">
        <w:tc>
          <w:tcPr>
            <w:tcW w:w="554" w:type="dxa"/>
          </w:tcPr>
          <w:p w:rsidR="00F27D31" w:rsidRPr="00381962" w:rsidRDefault="00B146FE">
            <w:pPr>
              <w:pStyle w:val="a8"/>
              <w:ind w:firstLine="0"/>
            </w:pPr>
            <w:r w:rsidRPr="00381962">
              <w:t>2</w:t>
            </w:r>
          </w:p>
        </w:tc>
        <w:tc>
          <w:tcPr>
            <w:tcW w:w="2550" w:type="dxa"/>
          </w:tcPr>
          <w:p w:rsidR="00F27D31" w:rsidRPr="00381962" w:rsidRDefault="00B146FE">
            <w:pPr>
              <w:pStyle w:val="a8"/>
              <w:ind w:firstLine="0"/>
            </w:pPr>
            <w:r w:rsidRPr="00381962">
              <w:t>Раздел 2</w:t>
            </w:r>
          </w:p>
        </w:tc>
        <w:tc>
          <w:tcPr>
            <w:tcW w:w="754" w:type="dxa"/>
          </w:tcPr>
          <w:p w:rsidR="00F27D31" w:rsidRPr="00381962" w:rsidRDefault="00CF1631">
            <w:pPr>
              <w:pStyle w:val="a8"/>
              <w:ind w:firstLine="0"/>
            </w:pPr>
            <w:r w:rsidRPr="00381962">
              <w:t>2</w:t>
            </w:r>
            <w:r w:rsidR="00B146FE" w:rsidRPr="00381962">
              <w:t>-</w:t>
            </w:r>
            <w:r w:rsidRPr="00381962">
              <w:t>5</w:t>
            </w:r>
          </w:p>
        </w:tc>
        <w:tc>
          <w:tcPr>
            <w:tcW w:w="1046" w:type="dxa"/>
          </w:tcPr>
          <w:p w:rsidR="00F27D31" w:rsidRPr="00381962" w:rsidRDefault="007B061C">
            <w:pPr>
              <w:pStyle w:val="a8"/>
              <w:ind w:firstLine="0"/>
            </w:pPr>
            <w:r>
              <w:t>6</w:t>
            </w:r>
          </w:p>
        </w:tc>
        <w:tc>
          <w:tcPr>
            <w:tcW w:w="1046" w:type="dxa"/>
          </w:tcPr>
          <w:p w:rsidR="00F27D31" w:rsidRPr="00381962" w:rsidRDefault="007B061C">
            <w:pPr>
              <w:pStyle w:val="a8"/>
              <w:ind w:firstLine="0"/>
            </w:pPr>
            <w:r>
              <w:t>6</w:t>
            </w:r>
          </w:p>
        </w:tc>
        <w:tc>
          <w:tcPr>
            <w:tcW w:w="821" w:type="dxa"/>
          </w:tcPr>
          <w:p w:rsidR="00F27D31" w:rsidRPr="00381962" w:rsidRDefault="007B061C">
            <w:pPr>
              <w:pStyle w:val="a8"/>
              <w:ind w:firstLine="0"/>
            </w:pPr>
            <w:r>
              <w:t>–</w:t>
            </w:r>
          </w:p>
        </w:tc>
        <w:tc>
          <w:tcPr>
            <w:tcW w:w="1134" w:type="dxa"/>
          </w:tcPr>
          <w:p w:rsidR="00F27D31" w:rsidRPr="00381962" w:rsidRDefault="00F27D31">
            <w:pPr>
              <w:pStyle w:val="a8"/>
              <w:ind w:firstLine="0"/>
            </w:pPr>
          </w:p>
        </w:tc>
        <w:tc>
          <w:tcPr>
            <w:tcW w:w="1185" w:type="dxa"/>
          </w:tcPr>
          <w:p w:rsidR="00CF1631" w:rsidRPr="00381962" w:rsidRDefault="00391993">
            <w:pPr>
              <w:pStyle w:val="a8"/>
              <w:ind w:firstLine="0"/>
            </w:pPr>
            <w:r w:rsidRPr="00381962">
              <w:t>КИ,4</w:t>
            </w:r>
          </w:p>
          <w:p w:rsidR="00F27D31" w:rsidRPr="00381962" w:rsidRDefault="00A90266">
            <w:pPr>
              <w:pStyle w:val="a8"/>
              <w:ind w:firstLine="0"/>
            </w:pPr>
            <w:r w:rsidRPr="00381962">
              <w:t>ИДЗ</w:t>
            </w:r>
            <w:r w:rsidR="00CF1631" w:rsidRPr="00381962">
              <w:t xml:space="preserve"> </w:t>
            </w:r>
            <w:r w:rsidRPr="00381962">
              <w:t>5</w:t>
            </w:r>
          </w:p>
        </w:tc>
        <w:tc>
          <w:tcPr>
            <w:tcW w:w="1047" w:type="dxa"/>
          </w:tcPr>
          <w:p w:rsidR="00F27D31" w:rsidRPr="00381962" w:rsidRDefault="00391993">
            <w:pPr>
              <w:pStyle w:val="a8"/>
              <w:ind w:firstLine="0"/>
            </w:pPr>
            <w:r w:rsidRPr="00381962">
              <w:t>8</w:t>
            </w:r>
          </w:p>
          <w:p w:rsidR="00391993" w:rsidRPr="00381962" w:rsidRDefault="00F3084C">
            <w:pPr>
              <w:pStyle w:val="a8"/>
              <w:ind w:firstLine="0"/>
            </w:pPr>
            <w:r w:rsidRPr="00381962">
              <w:t>6</w:t>
            </w:r>
          </w:p>
        </w:tc>
      </w:tr>
      <w:tr w:rsidR="00381962" w:rsidRPr="00381962" w:rsidTr="00CF1631">
        <w:tc>
          <w:tcPr>
            <w:tcW w:w="554" w:type="dxa"/>
          </w:tcPr>
          <w:p w:rsidR="00A90266" w:rsidRPr="00381962" w:rsidRDefault="00A90266">
            <w:pPr>
              <w:pStyle w:val="a8"/>
              <w:ind w:firstLine="0"/>
            </w:pPr>
            <w:r w:rsidRPr="00381962">
              <w:t>3</w:t>
            </w:r>
          </w:p>
        </w:tc>
        <w:tc>
          <w:tcPr>
            <w:tcW w:w="2550" w:type="dxa"/>
          </w:tcPr>
          <w:p w:rsidR="00A90266" w:rsidRPr="00381962" w:rsidRDefault="00A90266">
            <w:pPr>
              <w:pStyle w:val="a8"/>
              <w:ind w:firstLine="0"/>
            </w:pPr>
            <w:r w:rsidRPr="00381962">
              <w:t>Раздел 3</w:t>
            </w:r>
          </w:p>
        </w:tc>
        <w:tc>
          <w:tcPr>
            <w:tcW w:w="754" w:type="dxa"/>
          </w:tcPr>
          <w:p w:rsidR="00A90266" w:rsidRPr="00381962" w:rsidRDefault="00CF1631">
            <w:pPr>
              <w:pStyle w:val="a8"/>
              <w:ind w:firstLine="0"/>
            </w:pPr>
            <w:r w:rsidRPr="00381962">
              <w:t>6-16</w:t>
            </w:r>
          </w:p>
        </w:tc>
        <w:tc>
          <w:tcPr>
            <w:tcW w:w="1046" w:type="dxa"/>
          </w:tcPr>
          <w:p w:rsidR="00A90266" w:rsidRPr="00381962" w:rsidRDefault="007B061C">
            <w:pPr>
              <w:pStyle w:val="a8"/>
              <w:ind w:firstLine="0"/>
            </w:pPr>
            <w:r>
              <w:t>8</w:t>
            </w:r>
          </w:p>
        </w:tc>
        <w:tc>
          <w:tcPr>
            <w:tcW w:w="1046" w:type="dxa"/>
          </w:tcPr>
          <w:p w:rsidR="00A90266" w:rsidRPr="00381962" w:rsidRDefault="007B061C">
            <w:pPr>
              <w:pStyle w:val="a8"/>
              <w:ind w:firstLine="0"/>
            </w:pPr>
            <w:r>
              <w:t>8</w:t>
            </w:r>
          </w:p>
        </w:tc>
        <w:tc>
          <w:tcPr>
            <w:tcW w:w="821" w:type="dxa"/>
          </w:tcPr>
          <w:p w:rsidR="00A90266" w:rsidRPr="00381962" w:rsidRDefault="007B061C">
            <w:pPr>
              <w:pStyle w:val="a8"/>
              <w:ind w:firstLine="0"/>
            </w:pPr>
            <w:r>
              <w:t>36</w:t>
            </w:r>
          </w:p>
        </w:tc>
        <w:tc>
          <w:tcPr>
            <w:tcW w:w="1134" w:type="dxa"/>
          </w:tcPr>
          <w:p w:rsidR="00A90266" w:rsidRPr="00381962" w:rsidRDefault="00A90266">
            <w:pPr>
              <w:pStyle w:val="a8"/>
              <w:ind w:firstLine="0"/>
            </w:pPr>
            <w:r w:rsidRPr="00381962">
              <w:t>ЛР1-7</w:t>
            </w:r>
          </w:p>
        </w:tc>
        <w:tc>
          <w:tcPr>
            <w:tcW w:w="1185" w:type="dxa"/>
          </w:tcPr>
          <w:p w:rsidR="00A90266" w:rsidRPr="00381962" w:rsidRDefault="00391993">
            <w:pPr>
              <w:pStyle w:val="a8"/>
              <w:ind w:firstLine="0"/>
            </w:pPr>
            <w:r w:rsidRPr="00381962">
              <w:t>КИ,7</w:t>
            </w:r>
          </w:p>
        </w:tc>
        <w:tc>
          <w:tcPr>
            <w:tcW w:w="1047" w:type="dxa"/>
          </w:tcPr>
          <w:p w:rsidR="00A90266" w:rsidRPr="00381962" w:rsidRDefault="00391993">
            <w:pPr>
              <w:pStyle w:val="a8"/>
              <w:ind w:firstLine="0"/>
            </w:pPr>
            <w:r w:rsidRPr="00381962">
              <w:t>22</w:t>
            </w:r>
          </w:p>
        </w:tc>
      </w:tr>
      <w:tr w:rsidR="00381962" w:rsidRPr="00381962" w:rsidTr="00CF1631">
        <w:tc>
          <w:tcPr>
            <w:tcW w:w="554" w:type="dxa"/>
          </w:tcPr>
          <w:p w:rsidR="00A90266" w:rsidRPr="00381962" w:rsidRDefault="00A90266">
            <w:pPr>
              <w:pStyle w:val="a8"/>
              <w:ind w:firstLine="0"/>
            </w:pPr>
            <w:r w:rsidRPr="00381962">
              <w:t>4</w:t>
            </w:r>
          </w:p>
        </w:tc>
        <w:tc>
          <w:tcPr>
            <w:tcW w:w="2550" w:type="dxa"/>
          </w:tcPr>
          <w:p w:rsidR="00A90266" w:rsidRPr="00381962" w:rsidRDefault="00A90266">
            <w:pPr>
              <w:pStyle w:val="a8"/>
              <w:ind w:firstLine="0"/>
            </w:pPr>
            <w:r w:rsidRPr="00381962">
              <w:t>Раздел 4</w:t>
            </w:r>
          </w:p>
        </w:tc>
        <w:tc>
          <w:tcPr>
            <w:tcW w:w="754" w:type="dxa"/>
          </w:tcPr>
          <w:p w:rsidR="00A90266" w:rsidRPr="00381962" w:rsidRDefault="00CF1631">
            <w:pPr>
              <w:pStyle w:val="a8"/>
              <w:ind w:firstLine="0"/>
            </w:pPr>
            <w:r w:rsidRPr="00381962">
              <w:t>17</w:t>
            </w:r>
          </w:p>
        </w:tc>
        <w:tc>
          <w:tcPr>
            <w:tcW w:w="1046" w:type="dxa"/>
          </w:tcPr>
          <w:p w:rsidR="00A90266" w:rsidRPr="00381962" w:rsidRDefault="007B061C">
            <w:pPr>
              <w:pStyle w:val="a8"/>
              <w:ind w:firstLine="0"/>
            </w:pPr>
            <w:r>
              <w:t>2</w:t>
            </w:r>
          </w:p>
        </w:tc>
        <w:tc>
          <w:tcPr>
            <w:tcW w:w="1046" w:type="dxa"/>
          </w:tcPr>
          <w:p w:rsidR="00A90266" w:rsidRPr="00381962" w:rsidRDefault="007B061C">
            <w:pPr>
              <w:pStyle w:val="a8"/>
              <w:ind w:firstLine="0"/>
            </w:pPr>
            <w:r>
              <w:t>2</w:t>
            </w:r>
          </w:p>
        </w:tc>
        <w:tc>
          <w:tcPr>
            <w:tcW w:w="821" w:type="dxa"/>
          </w:tcPr>
          <w:p w:rsidR="00A90266" w:rsidRPr="00381962" w:rsidRDefault="007B061C">
            <w:pPr>
              <w:pStyle w:val="a8"/>
              <w:ind w:firstLine="0"/>
            </w:pPr>
            <w:r>
              <w:t>–</w:t>
            </w:r>
          </w:p>
        </w:tc>
        <w:tc>
          <w:tcPr>
            <w:tcW w:w="1134" w:type="dxa"/>
          </w:tcPr>
          <w:p w:rsidR="00A90266" w:rsidRPr="00381962" w:rsidRDefault="00A90266">
            <w:pPr>
              <w:pStyle w:val="a8"/>
              <w:ind w:firstLine="0"/>
            </w:pPr>
          </w:p>
        </w:tc>
        <w:tc>
          <w:tcPr>
            <w:tcW w:w="1185" w:type="dxa"/>
          </w:tcPr>
          <w:p w:rsidR="00CF1631" w:rsidRPr="00381962" w:rsidRDefault="00391993">
            <w:pPr>
              <w:pStyle w:val="a8"/>
              <w:ind w:firstLine="0"/>
            </w:pPr>
            <w:r w:rsidRPr="00381962">
              <w:t>ИДЗ, 14</w:t>
            </w:r>
          </w:p>
          <w:p w:rsidR="00A90266" w:rsidRPr="00381962" w:rsidRDefault="00CF1631">
            <w:pPr>
              <w:pStyle w:val="a8"/>
              <w:ind w:firstLine="0"/>
            </w:pPr>
            <w:r w:rsidRPr="00381962">
              <w:t>КИ 16</w:t>
            </w:r>
          </w:p>
        </w:tc>
        <w:tc>
          <w:tcPr>
            <w:tcW w:w="1047" w:type="dxa"/>
          </w:tcPr>
          <w:p w:rsidR="00A90266" w:rsidRPr="00381962" w:rsidRDefault="00F3084C">
            <w:pPr>
              <w:pStyle w:val="a8"/>
              <w:ind w:firstLine="0"/>
            </w:pPr>
            <w:r w:rsidRPr="00381962">
              <w:t>6</w:t>
            </w:r>
          </w:p>
          <w:p w:rsidR="00F3084C" w:rsidRPr="00381962" w:rsidRDefault="00F3084C">
            <w:pPr>
              <w:pStyle w:val="a8"/>
              <w:ind w:firstLine="0"/>
            </w:pPr>
            <w:r w:rsidRPr="00381962">
              <w:t>8</w:t>
            </w:r>
          </w:p>
        </w:tc>
      </w:tr>
      <w:tr w:rsidR="00381962" w:rsidRPr="00381962" w:rsidTr="00CF1631">
        <w:tc>
          <w:tcPr>
            <w:tcW w:w="554" w:type="dxa"/>
          </w:tcPr>
          <w:p w:rsidR="00F27D31" w:rsidRPr="00381962" w:rsidRDefault="00F27D31">
            <w:pPr>
              <w:pStyle w:val="a8"/>
              <w:ind w:firstLine="0"/>
            </w:pPr>
          </w:p>
        </w:tc>
        <w:tc>
          <w:tcPr>
            <w:tcW w:w="2550" w:type="dxa"/>
          </w:tcPr>
          <w:p w:rsidR="00F27D31" w:rsidRPr="00381962" w:rsidRDefault="00A90266">
            <w:pPr>
              <w:pStyle w:val="a8"/>
              <w:ind w:firstLine="0"/>
            </w:pPr>
            <w:r w:rsidRPr="00381962">
              <w:rPr>
                <w:i/>
              </w:rPr>
              <w:t>Итого за 3</w:t>
            </w:r>
            <w:r w:rsidR="00B146FE" w:rsidRPr="00381962">
              <w:rPr>
                <w:i/>
              </w:rPr>
              <w:t xml:space="preserve"> семестр</w:t>
            </w:r>
          </w:p>
        </w:tc>
        <w:tc>
          <w:tcPr>
            <w:tcW w:w="754" w:type="dxa"/>
          </w:tcPr>
          <w:p w:rsidR="00F27D31" w:rsidRPr="00381962" w:rsidRDefault="00F27D31">
            <w:pPr>
              <w:pStyle w:val="a8"/>
              <w:ind w:firstLine="0"/>
            </w:pPr>
          </w:p>
        </w:tc>
        <w:tc>
          <w:tcPr>
            <w:tcW w:w="1046" w:type="dxa"/>
          </w:tcPr>
          <w:p w:rsidR="00F27D31" w:rsidRPr="00381962" w:rsidRDefault="00763A06">
            <w:pPr>
              <w:pStyle w:val="a8"/>
              <w:ind w:firstLine="0"/>
            </w:pPr>
            <w:r w:rsidRPr="00381962">
              <w:t>1</w:t>
            </w:r>
            <w:r w:rsidR="00CF1631" w:rsidRPr="00381962">
              <w:t>8</w:t>
            </w:r>
          </w:p>
        </w:tc>
        <w:tc>
          <w:tcPr>
            <w:tcW w:w="1046" w:type="dxa"/>
          </w:tcPr>
          <w:p w:rsidR="00F27D31" w:rsidRPr="00381962" w:rsidRDefault="00763A06">
            <w:pPr>
              <w:pStyle w:val="a8"/>
              <w:ind w:firstLine="0"/>
            </w:pPr>
            <w:r w:rsidRPr="00381962">
              <w:t>18</w:t>
            </w:r>
          </w:p>
        </w:tc>
        <w:tc>
          <w:tcPr>
            <w:tcW w:w="821" w:type="dxa"/>
          </w:tcPr>
          <w:p w:rsidR="00F27D31" w:rsidRPr="00381962" w:rsidRDefault="00F3084C">
            <w:pPr>
              <w:pStyle w:val="a8"/>
              <w:ind w:firstLine="0"/>
            </w:pPr>
            <w:r w:rsidRPr="00381962">
              <w:t>36</w:t>
            </w:r>
          </w:p>
        </w:tc>
        <w:tc>
          <w:tcPr>
            <w:tcW w:w="1134" w:type="dxa"/>
          </w:tcPr>
          <w:p w:rsidR="00F27D31" w:rsidRPr="00381962" w:rsidRDefault="00F27D31">
            <w:pPr>
              <w:pStyle w:val="a8"/>
              <w:ind w:firstLine="0"/>
            </w:pPr>
          </w:p>
        </w:tc>
        <w:tc>
          <w:tcPr>
            <w:tcW w:w="1185" w:type="dxa"/>
          </w:tcPr>
          <w:p w:rsidR="00F27D31" w:rsidRPr="00381962" w:rsidRDefault="00C27144">
            <w:pPr>
              <w:pStyle w:val="a8"/>
              <w:ind w:firstLine="0"/>
            </w:pPr>
            <w:r w:rsidRPr="00381962">
              <w:rPr>
                <w:lang w:val="en-US"/>
              </w:rPr>
              <w:t>Э</w:t>
            </w:r>
          </w:p>
        </w:tc>
        <w:tc>
          <w:tcPr>
            <w:tcW w:w="1047" w:type="dxa"/>
          </w:tcPr>
          <w:p w:rsidR="00F27D31" w:rsidRPr="00381962" w:rsidRDefault="00CF1631">
            <w:pPr>
              <w:pStyle w:val="a8"/>
              <w:ind w:firstLine="0"/>
            </w:pPr>
            <w:r w:rsidRPr="00381962">
              <w:t>5</w:t>
            </w:r>
            <w:r w:rsidR="00B146FE" w:rsidRPr="00381962">
              <w:t>0</w:t>
            </w:r>
          </w:p>
        </w:tc>
      </w:tr>
    </w:tbl>
    <w:p w:rsidR="004C3304" w:rsidRPr="00381962" w:rsidRDefault="004C3304" w:rsidP="004C3304">
      <w:pPr>
        <w:pStyle w:val="a8"/>
      </w:pPr>
      <w:r w:rsidRPr="00381962">
        <w:t>* – сокращенное наименование формы контроля</w:t>
      </w:r>
    </w:p>
    <w:p w:rsidR="004C3304" w:rsidRPr="00381962" w:rsidRDefault="004C3304" w:rsidP="004C3304">
      <w:pPr>
        <w:pStyle w:val="a8"/>
      </w:pPr>
      <w:r w:rsidRPr="00381962">
        <w:t>** – сумма максимальных баллов должна быть равна 100 за семестр, включая зачет и (или) экзамен</w:t>
      </w:r>
    </w:p>
    <w:p w:rsidR="004C3304" w:rsidRPr="00381962" w:rsidRDefault="004C3304" w:rsidP="004C3304">
      <w:pPr>
        <w:pStyle w:val="a8"/>
      </w:pPr>
      <w:r w:rsidRPr="00381962">
        <w:t>Сокращение наименований форм текущего контроля и аттестации разделов:</w:t>
      </w:r>
    </w:p>
    <w:p w:rsidR="00FC7B70" w:rsidRPr="00381962" w:rsidRDefault="004C3304" w:rsidP="004C3304">
      <w:pPr>
        <w:pStyle w:val="a8"/>
      </w:pPr>
      <w:r w:rsidRPr="00381962">
        <w:t>КИ</w:t>
      </w:r>
      <w:r w:rsidR="00CF1631" w:rsidRPr="00381962">
        <w:t xml:space="preserve">  -</w:t>
      </w:r>
      <w:r w:rsidRPr="00381962">
        <w:tab/>
        <w:t>Контроль по итогам</w:t>
      </w:r>
    </w:p>
    <w:p w:rsidR="00CF1631" w:rsidRDefault="00CF1631" w:rsidP="004C3304">
      <w:pPr>
        <w:pStyle w:val="a8"/>
      </w:pPr>
      <w:r w:rsidRPr="00381962">
        <w:t>ИДЗ – индивидуальное домашнее задание.</w:t>
      </w:r>
    </w:p>
    <w:p w:rsidR="00665F6E" w:rsidRDefault="00665F6E" w:rsidP="004C3304">
      <w:pPr>
        <w:pStyle w:val="a8"/>
      </w:pPr>
    </w:p>
    <w:p w:rsidR="00665F6E" w:rsidRDefault="00665F6E" w:rsidP="004C3304">
      <w:pPr>
        <w:pStyle w:val="a8"/>
      </w:pPr>
    </w:p>
    <w:p w:rsidR="00665F6E" w:rsidRDefault="00665F6E" w:rsidP="004C3304">
      <w:pPr>
        <w:pStyle w:val="a8"/>
      </w:pPr>
    </w:p>
    <w:p w:rsidR="00665F6E" w:rsidRDefault="00665F6E" w:rsidP="004C3304">
      <w:pPr>
        <w:pStyle w:val="a8"/>
      </w:pPr>
    </w:p>
    <w:p w:rsidR="00C37590" w:rsidRPr="00381962" w:rsidRDefault="00C37590" w:rsidP="00246A65">
      <w:pPr>
        <w:pStyle w:val="a8"/>
        <w:ind w:firstLine="0"/>
      </w:pPr>
    </w:p>
    <w:p w:rsidR="0010080D" w:rsidRPr="00B73477" w:rsidRDefault="0010080D" w:rsidP="0010080D">
      <w:pPr>
        <w:jc w:val="center"/>
        <w:rPr>
          <w:b/>
          <w:bCs/>
        </w:rPr>
      </w:pPr>
      <w:r w:rsidRPr="00834644">
        <w:rPr>
          <w:b/>
          <w:bCs/>
        </w:rPr>
        <w:lastRenderedPageBreak/>
        <w:t>4.</w:t>
      </w:r>
      <w:r w:rsidRPr="00B73477">
        <w:rPr>
          <w:bCs/>
        </w:rPr>
        <w:t xml:space="preserve"> </w:t>
      </w:r>
      <w:r w:rsidRPr="00B73477">
        <w:rPr>
          <w:b/>
          <w:bCs/>
        </w:rPr>
        <w:t>СТРУКТУРА И СОДЕРЖАНИЕ УЧЕБНОЙ ДИСЦИПЛИНЫ</w:t>
      </w:r>
    </w:p>
    <w:p w:rsidR="0010080D" w:rsidRPr="00B73477" w:rsidRDefault="0010080D" w:rsidP="0010080D">
      <w:pPr>
        <w:jc w:val="center"/>
        <w:rPr>
          <w:b/>
          <w:bCs/>
        </w:rPr>
      </w:pPr>
      <w:r w:rsidRPr="00B73477">
        <w:rPr>
          <w:b/>
          <w:bCs/>
        </w:rPr>
        <w:t xml:space="preserve">Общая трудоемкость дисциплины составляет </w:t>
      </w:r>
      <w:r w:rsidRPr="00D767D4">
        <w:rPr>
          <w:b/>
          <w:bCs/>
        </w:rPr>
        <w:t>4</w:t>
      </w:r>
      <w:r w:rsidRPr="00B73477">
        <w:rPr>
          <w:b/>
          <w:bCs/>
        </w:rPr>
        <w:t xml:space="preserve"> зачетных единиц,</w:t>
      </w:r>
      <w:r>
        <w:rPr>
          <w:b/>
          <w:bCs/>
        </w:rPr>
        <w:t xml:space="preserve"> </w:t>
      </w:r>
      <w:r w:rsidRPr="00D767D4">
        <w:rPr>
          <w:b/>
          <w:bCs/>
        </w:rPr>
        <w:t>1</w:t>
      </w:r>
      <w:r>
        <w:rPr>
          <w:b/>
          <w:bCs/>
        </w:rPr>
        <w:t>44 часа</w:t>
      </w:r>
    </w:p>
    <w:p w:rsidR="00B818E3" w:rsidRPr="00381962" w:rsidRDefault="00B818E3" w:rsidP="00246A65">
      <w:pPr>
        <w:pStyle w:val="a8"/>
        <w:ind w:firstLine="0"/>
      </w:pPr>
    </w:p>
    <w:p w:rsidR="002F201D" w:rsidRPr="00381962" w:rsidRDefault="008E1541" w:rsidP="008E1541">
      <w:pPr>
        <w:pStyle w:val="aa"/>
        <w:rPr>
          <w:lang w:val="en-US"/>
        </w:rPr>
      </w:pPr>
      <w:r w:rsidRPr="00381962">
        <w:rPr>
          <w:lang w:val="en-US"/>
        </w:rPr>
        <w:t>КАЛЕНДАРНЫЙ ПЛАН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"/>
        <w:gridCol w:w="6365"/>
        <w:gridCol w:w="850"/>
        <w:gridCol w:w="1134"/>
        <w:gridCol w:w="815"/>
      </w:tblGrid>
      <w:tr w:rsidR="00381962" w:rsidRPr="00381962" w:rsidTr="002924E5">
        <w:tc>
          <w:tcPr>
            <w:tcW w:w="973" w:type="dxa"/>
          </w:tcPr>
          <w:p w:rsidR="008E1541" w:rsidRPr="00381962" w:rsidRDefault="008E1541" w:rsidP="008E1541">
            <w:pPr>
              <w:rPr>
                <w:b/>
              </w:rPr>
            </w:pPr>
            <w:r w:rsidRPr="00381962">
              <w:rPr>
                <w:b/>
              </w:rPr>
              <w:t>Недели</w:t>
            </w:r>
          </w:p>
        </w:tc>
        <w:tc>
          <w:tcPr>
            <w:tcW w:w="6365" w:type="dxa"/>
          </w:tcPr>
          <w:p w:rsidR="008E1541" w:rsidRPr="00381962" w:rsidRDefault="008E1541" w:rsidP="008E1541">
            <w:pPr>
              <w:rPr>
                <w:b/>
              </w:rPr>
            </w:pPr>
            <w:r w:rsidRPr="00381962">
              <w:rPr>
                <w:b/>
              </w:rPr>
              <w:t xml:space="preserve">Содержание </w:t>
            </w:r>
            <w:r w:rsidRPr="00381962">
              <w:rPr>
                <w:b/>
                <w:lang w:val="en-US"/>
              </w:rPr>
              <w:t>/</w:t>
            </w:r>
            <w:r w:rsidRPr="00381962">
              <w:rPr>
                <w:b/>
              </w:rPr>
              <w:t xml:space="preserve"> Темы занятий</w:t>
            </w:r>
          </w:p>
        </w:tc>
        <w:tc>
          <w:tcPr>
            <w:tcW w:w="850" w:type="dxa"/>
          </w:tcPr>
          <w:p w:rsidR="008E1541" w:rsidRPr="00381962" w:rsidRDefault="008E1541" w:rsidP="008E1541">
            <w:pPr>
              <w:rPr>
                <w:b/>
              </w:rPr>
            </w:pPr>
            <w:r w:rsidRPr="00381962">
              <w:rPr>
                <w:b/>
              </w:rPr>
              <w:t>Лек., час.</w:t>
            </w:r>
          </w:p>
        </w:tc>
        <w:tc>
          <w:tcPr>
            <w:tcW w:w="1134" w:type="dxa"/>
          </w:tcPr>
          <w:p w:rsidR="008E1541" w:rsidRPr="00381962" w:rsidRDefault="008E1541" w:rsidP="008E1541">
            <w:pPr>
              <w:rPr>
                <w:b/>
              </w:rPr>
            </w:pPr>
            <w:r w:rsidRPr="00381962">
              <w:rPr>
                <w:b/>
              </w:rPr>
              <w:t>Пр.</w:t>
            </w:r>
            <w:r w:rsidRPr="00381962">
              <w:rPr>
                <w:b/>
                <w:lang w:val="en-US"/>
              </w:rPr>
              <w:t>/</w:t>
            </w:r>
            <w:r w:rsidRPr="00381962">
              <w:rPr>
                <w:b/>
              </w:rPr>
              <w:t>сем., час.</w:t>
            </w:r>
          </w:p>
        </w:tc>
        <w:tc>
          <w:tcPr>
            <w:tcW w:w="815" w:type="dxa"/>
          </w:tcPr>
          <w:p w:rsidR="008E1541" w:rsidRPr="00381962" w:rsidRDefault="008E1541" w:rsidP="008E1541">
            <w:pPr>
              <w:rPr>
                <w:b/>
              </w:rPr>
            </w:pPr>
            <w:r w:rsidRPr="00381962">
              <w:rPr>
                <w:b/>
              </w:rPr>
              <w:t>Лаб., час.</w:t>
            </w:r>
          </w:p>
        </w:tc>
      </w:tr>
      <w:tr w:rsidR="00381962" w:rsidRPr="00381962">
        <w:tc>
          <w:tcPr>
            <w:tcW w:w="973" w:type="dxa"/>
          </w:tcPr>
          <w:p w:rsidR="00F27D31" w:rsidRPr="00381962" w:rsidRDefault="00F27D31"/>
        </w:tc>
        <w:tc>
          <w:tcPr>
            <w:tcW w:w="6365" w:type="dxa"/>
          </w:tcPr>
          <w:p w:rsidR="00F27D31" w:rsidRPr="00381962" w:rsidRDefault="00CC479E">
            <w:r w:rsidRPr="00381962">
              <w:rPr>
                <w:i/>
              </w:rPr>
              <w:t>3</w:t>
            </w:r>
            <w:r w:rsidR="00B146FE" w:rsidRPr="00381962">
              <w:rPr>
                <w:i/>
              </w:rPr>
              <w:t xml:space="preserve"> семестр</w:t>
            </w:r>
          </w:p>
        </w:tc>
        <w:tc>
          <w:tcPr>
            <w:tcW w:w="850" w:type="dxa"/>
          </w:tcPr>
          <w:p w:rsidR="00F27D31" w:rsidRPr="00381962" w:rsidRDefault="009D48B3">
            <w:r w:rsidRPr="00381962">
              <w:t>18</w:t>
            </w:r>
          </w:p>
        </w:tc>
        <w:tc>
          <w:tcPr>
            <w:tcW w:w="1134" w:type="dxa"/>
          </w:tcPr>
          <w:p w:rsidR="00F27D31" w:rsidRPr="00381962" w:rsidRDefault="009D48B3">
            <w:r w:rsidRPr="00381962">
              <w:t>18</w:t>
            </w:r>
          </w:p>
        </w:tc>
        <w:tc>
          <w:tcPr>
            <w:tcW w:w="815" w:type="dxa"/>
          </w:tcPr>
          <w:p w:rsidR="00F27D31" w:rsidRPr="00381962" w:rsidRDefault="009D48B3">
            <w:r w:rsidRPr="00381962">
              <w:t>36</w:t>
            </w:r>
          </w:p>
        </w:tc>
      </w:tr>
      <w:tr w:rsidR="00381962" w:rsidRPr="00381962">
        <w:tc>
          <w:tcPr>
            <w:tcW w:w="973" w:type="dxa"/>
          </w:tcPr>
          <w:p w:rsidR="00F27D31" w:rsidRPr="00381962" w:rsidRDefault="00B146FE">
            <w:r w:rsidRPr="00381962">
              <w:t xml:space="preserve">1 </w:t>
            </w:r>
          </w:p>
        </w:tc>
        <w:tc>
          <w:tcPr>
            <w:tcW w:w="6365" w:type="dxa"/>
          </w:tcPr>
          <w:p w:rsidR="009C61C6" w:rsidRPr="00381962" w:rsidRDefault="00B146FE" w:rsidP="0021475E">
            <w:pPr>
              <w:pStyle w:val="2"/>
              <w:spacing w:after="0" w:line="240" w:lineRule="auto"/>
              <w:ind w:left="0" w:firstLine="709"/>
            </w:pPr>
            <w:r w:rsidRPr="00381962">
              <w:rPr>
                <w:b/>
              </w:rPr>
              <w:t>Тема</w:t>
            </w:r>
            <w:r w:rsidR="009C61C6" w:rsidRPr="00381962">
              <w:rPr>
                <w:b/>
              </w:rPr>
              <w:t xml:space="preserve"> 1</w:t>
            </w:r>
            <w:r w:rsidRPr="00381962">
              <w:br/>
            </w:r>
            <w:r w:rsidR="009C61C6" w:rsidRPr="00381962">
              <w:t>Основные характеристики метода анализа: правильность и воспроизводимость, коэффициент чувствительности, предел обнаружения, нижняя и верхняя границы определяемых содержаний. Классификация погрешностей анализа. Систематические и случайные погрешности. Погрешности отдельных стадий химического анализа. Способы оценки правильности: использование стандартных образцов, метод добавок, метод варьирования навесок. Статистическая обработка результатов измерений. Среднее, дисперсия, стандартное отклонение.</w:t>
            </w:r>
          </w:p>
          <w:p w:rsidR="00F27D31" w:rsidRPr="00381962" w:rsidRDefault="009C61C6" w:rsidP="0021475E">
            <w:pPr>
              <w:pStyle w:val="2"/>
              <w:spacing w:after="0" w:line="240" w:lineRule="auto"/>
              <w:ind w:left="0" w:firstLine="726"/>
              <w:jc w:val="both"/>
            </w:pPr>
            <w:r w:rsidRPr="00381962">
              <w:t>Требования к метрологической оценке в зависимости от объекта и цели анализа. Способы повышения воспроизводимости и правильности анализа.</w:t>
            </w:r>
          </w:p>
        </w:tc>
        <w:tc>
          <w:tcPr>
            <w:tcW w:w="850" w:type="dxa"/>
          </w:tcPr>
          <w:p w:rsidR="00F27D31" w:rsidRPr="00381962" w:rsidRDefault="007B061C">
            <w:r>
              <w:t>2</w:t>
            </w:r>
          </w:p>
        </w:tc>
        <w:tc>
          <w:tcPr>
            <w:tcW w:w="1134" w:type="dxa"/>
          </w:tcPr>
          <w:p w:rsidR="00F27D31" w:rsidRPr="00381962" w:rsidRDefault="007B061C">
            <w:r>
              <w:t>2</w:t>
            </w:r>
          </w:p>
        </w:tc>
        <w:tc>
          <w:tcPr>
            <w:tcW w:w="815" w:type="dxa"/>
          </w:tcPr>
          <w:p w:rsidR="00F27D31" w:rsidRPr="00381962" w:rsidRDefault="007B061C">
            <w:r>
              <w:t>–</w:t>
            </w:r>
          </w:p>
        </w:tc>
      </w:tr>
      <w:tr w:rsidR="00381962" w:rsidRPr="00381962">
        <w:tc>
          <w:tcPr>
            <w:tcW w:w="973" w:type="dxa"/>
          </w:tcPr>
          <w:p w:rsidR="00F27D31" w:rsidRPr="00381962" w:rsidRDefault="009C61C6">
            <w:r w:rsidRPr="00381962">
              <w:t>2</w:t>
            </w:r>
            <w:r w:rsidR="00B146FE" w:rsidRPr="00381962">
              <w:t xml:space="preserve"> - </w:t>
            </w:r>
            <w:r w:rsidRPr="00381962">
              <w:t>5</w:t>
            </w:r>
          </w:p>
        </w:tc>
        <w:tc>
          <w:tcPr>
            <w:tcW w:w="6365" w:type="dxa"/>
          </w:tcPr>
          <w:p w:rsidR="009C61C6" w:rsidRPr="00381962" w:rsidRDefault="00B146FE" w:rsidP="0021475E">
            <w:pPr>
              <w:pStyle w:val="2"/>
              <w:spacing w:after="0" w:line="240" w:lineRule="auto"/>
              <w:ind w:left="0" w:firstLine="728"/>
              <w:rPr>
                <w:bCs/>
              </w:rPr>
            </w:pPr>
            <w:r w:rsidRPr="00381962">
              <w:rPr>
                <w:b/>
              </w:rPr>
              <w:t>Тема</w:t>
            </w:r>
            <w:r w:rsidR="009C61C6" w:rsidRPr="00381962">
              <w:rPr>
                <w:b/>
              </w:rPr>
              <w:t xml:space="preserve"> 2 </w:t>
            </w:r>
            <w:r w:rsidRPr="00381962">
              <w:rPr>
                <w:b/>
              </w:rPr>
              <w:t xml:space="preserve"> </w:t>
            </w:r>
          </w:p>
          <w:p w:rsidR="009C61C6" w:rsidRPr="00381962" w:rsidRDefault="009C61C6" w:rsidP="0021475E">
            <w:pPr>
              <w:pStyle w:val="2"/>
              <w:spacing w:after="0" w:line="240" w:lineRule="auto"/>
              <w:ind w:left="0" w:firstLine="728"/>
              <w:jc w:val="both"/>
              <w:rPr>
                <w:bCs/>
              </w:rPr>
            </w:pPr>
            <w:r w:rsidRPr="00381962">
              <w:rPr>
                <w:bCs/>
              </w:rPr>
              <w:t>Кислотно-основные реакции, комплексообразования, окисления-восстановления. Используемые процессы осаждения</w:t>
            </w:r>
          </w:p>
          <w:p w:rsidR="009C61C6" w:rsidRPr="00381962" w:rsidRDefault="009C61C6" w:rsidP="009C61C6">
            <w:pPr>
              <w:pStyle w:val="2"/>
              <w:spacing w:after="0" w:line="240" w:lineRule="auto"/>
              <w:ind w:left="0"/>
              <w:jc w:val="both"/>
              <w:rPr>
                <w:bCs/>
              </w:rPr>
            </w:pPr>
            <w:r w:rsidRPr="00381962">
              <w:rPr>
                <w:bCs/>
              </w:rPr>
              <w:t>Константы равновесия реакций и процессов. Состояние веществ в идеальных и реальных системах. Ионы. Сольватация, ионизация, диссоциация. Поведение электролитов и неэлектролитов в растворах. Теория Дебая-Хюккеля. Коэффициенты активности. Концентрационные константы.</w:t>
            </w:r>
          </w:p>
          <w:p w:rsidR="009C61C6" w:rsidRPr="00381962" w:rsidRDefault="009C61C6" w:rsidP="0021475E">
            <w:pPr>
              <w:pStyle w:val="2"/>
              <w:spacing w:after="0" w:line="240" w:lineRule="auto"/>
              <w:ind w:left="0"/>
              <w:jc w:val="both"/>
              <w:rPr>
                <w:bCs/>
              </w:rPr>
            </w:pPr>
            <w:r w:rsidRPr="00381962">
              <w:rPr>
                <w:b/>
              </w:rPr>
              <w:tab/>
              <w:t>Кислотно-основные реакции</w:t>
            </w:r>
            <w:r w:rsidRPr="00381962">
              <w:rPr>
                <w:bCs/>
              </w:rPr>
              <w:t>. Современные представления о кислотах и основаниях. Теория Льюиса. Теория Бренстеда-Лоури. Равновесие в системе кислота</w:t>
            </w:r>
            <w:r w:rsidRPr="00381962">
              <w:rPr>
                <w:bCs/>
              </w:rPr>
              <w:sym w:font="Symbol" w:char="002D"/>
            </w:r>
            <w:r w:rsidRPr="00381962">
              <w:rPr>
                <w:bCs/>
              </w:rPr>
              <w:t xml:space="preserve">сопряженное основание и растворитель. Константы кислотности и основности. Кислотные и основные свойства растворителей. Константа автопротолиза. Влияние природы растворителя на силу кислоты и основания. </w:t>
            </w:r>
            <w:r w:rsidRPr="00381962">
              <w:rPr>
                <w:bCs/>
              </w:rPr>
              <w:tab/>
              <w:t>Кислотно-основное равновесие в водных растворах. Вычисление рН растворов незаряженных и заряженных кислот и оснований, многоосновных кислот и оснований, смеси кислот и оснований.</w:t>
            </w:r>
          </w:p>
          <w:p w:rsidR="009C61C6" w:rsidRPr="00381962" w:rsidRDefault="009C61C6" w:rsidP="0021475E">
            <w:pPr>
              <w:pStyle w:val="2"/>
              <w:spacing w:after="0" w:line="240" w:lineRule="auto"/>
              <w:ind w:left="0" w:firstLine="728"/>
              <w:jc w:val="both"/>
              <w:rPr>
                <w:bCs/>
              </w:rPr>
            </w:pPr>
            <w:r w:rsidRPr="00381962">
              <w:rPr>
                <w:bCs/>
              </w:rPr>
              <w:t>Буферные растворы и их свойства. Буферная емкость. Вычисление рН буферных растворов.</w:t>
            </w:r>
          </w:p>
          <w:p w:rsidR="009C61C6" w:rsidRPr="00381962" w:rsidRDefault="009C61C6" w:rsidP="0021475E">
            <w:pPr>
              <w:pStyle w:val="2"/>
              <w:spacing w:after="0" w:line="240" w:lineRule="auto"/>
              <w:ind w:left="0"/>
              <w:jc w:val="both"/>
              <w:rPr>
                <w:bCs/>
              </w:rPr>
            </w:pPr>
            <w:r w:rsidRPr="00381962">
              <w:rPr>
                <w:bCs/>
              </w:rPr>
              <w:tab/>
            </w:r>
            <w:r w:rsidRPr="00381962">
              <w:rPr>
                <w:b/>
              </w:rPr>
              <w:t>Реакции комплексообразования.</w:t>
            </w:r>
            <w:r w:rsidRPr="00381962">
              <w:rPr>
                <w:bCs/>
              </w:rPr>
              <w:t xml:space="preserve"> Основные характеристики комплексных соединений. Равновесия в растворах координационных соединений. Константы устойчивости. Влияние температуры на равновесия в растворах координационных соединений.</w:t>
            </w:r>
          </w:p>
          <w:p w:rsidR="009C61C6" w:rsidRPr="00381962" w:rsidRDefault="009C61C6" w:rsidP="0021475E">
            <w:pPr>
              <w:pStyle w:val="2"/>
              <w:spacing w:after="0" w:line="240" w:lineRule="auto"/>
              <w:ind w:left="0"/>
              <w:jc w:val="both"/>
              <w:rPr>
                <w:bCs/>
              </w:rPr>
            </w:pPr>
            <w:r w:rsidRPr="00381962">
              <w:rPr>
                <w:bCs/>
              </w:rPr>
              <w:tab/>
            </w:r>
            <w:r w:rsidRPr="00381962">
              <w:rPr>
                <w:b/>
              </w:rPr>
              <w:t>Осаждение и растворение</w:t>
            </w:r>
            <w:r w:rsidRPr="00381962">
              <w:rPr>
                <w:bCs/>
              </w:rPr>
              <w:t xml:space="preserve"> малорастворимых соединений. Произведение растворимости. Условия выпадения осадка. Растворимость осадков в воде и водных растворов электролитов. Растворение малорастворимых соединений под действием сильных кислот. Растворение осадков вследствие комплексообразования. Растворение осадков в результате окислительно-восстановительных реакций.</w:t>
            </w:r>
          </w:p>
          <w:p w:rsidR="00F27D31" w:rsidRPr="00381962" w:rsidRDefault="009C61C6" w:rsidP="0021475E">
            <w:pPr>
              <w:pStyle w:val="2"/>
              <w:spacing w:after="0" w:line="240" w:lineRule="auto"/>
              <w:ind w:left="0"/>
              <w:jc w:val="both"/>
              <w:rPr>
                <w:bCs/>
              </w:rPr>
            </w:pPr>
            <w:r w:rsidRPr="00381962">
              <w:rPr>
                <w:bCs/>
              </w:rPr>
              <w:tab/>
            </w:r>
            <w:r w:rsidRPr="00381962">
              <w:rPr>
                <w:b/>
              </w:rPr>
              <w:t>Реакции окисления-восстановления</w:t>
            </w:r>
            <w:r w:rsidRPr="00381962">
              <w:rPr>
                <w:bCs/>
              </w:rPr>
              <w:t>. Окислительно-</w:t>
            </w:r>
            <w:r w:rsidRPr="00381962">
              <w:rPr>
                <w:bCs/>
              </w:rPr>
              <w:lastRenderedPageBreak/>
              <w:t>восстановительный потенциал. Окислительно-восстановительные свойства воды. Влияние кислотно-основного взаимодействия, комплексообразования и образования малорастворимых соединений на редокс-потенциал.</w:t>
            </w:r>
          </w:p>
        </w:tc>
        <w:tc>
          <w:tcPr>
            <w:tcW w:w="850" w:type="dxa"/>
          </w:tcPr>
          <w:p w:rsidR="00F27D31" w:rsidRPr="00381962" w:rsidRDefault="007B061C">
            <w:r>
              <w:lastRenderedPageBreak/>
              <w:t>6</w:t>
            </w:r>
          </w:p>
        </w:tc>
        <w:tc>
          <w:tcPr>
            <w:tcW w:w="1134" w:type="dxa"/>
          </w:tcPr>
          <w:p w:rsidR="00F27D31" w:rsidRPr="00381962" w:rsidRDefault="007B061C">
            <w:r>
              <w:t>6</w:t>
            </w:r>
          </w:p>
        </w:tc>
        <w:tc>
          <w:tcPr>
            <w:tcW w:w="815" w:type="dxa"/>
          </w:tcPr>
          <w:p w:rsidR="00F27D31" w:rsidRPr="00381962" w:rsidRDefault="007B061C">
            <w:r>
              <w:t>–</w:t>
            </w:r>
          </w:p>
        </w:tc>
      </w:tr>
      <w:tr w:rsidR="00381962" w:rsidRPr="00381962">
        <w:tc>
          <w:tcPr>
            <w:tcW w:w="973" w:type="dxa"/>
          </w:tcPr>
          <w:p w:rsidR="00F27D31" w:rsidRPr="00381962" w:rsidRDefault="009C61C6">
            <w:r w:rsidRPr="00381962">
              <w:lastRenderedPageBreak/>
              <w:t>6-8</w:t>
            </w:r>
          </w:p>
        </w:tc>
        <w:tc>
          <w:tcPr>
            <w:tcW w:w="6365" w:type="dxa"/>
          </w:tcPr>
          <w:p w:rsidR="009C61C6" w:rsidRPr="00381962" w:rsidRDefault="009C61C6" w:rsidP="0021475E">
            <w:pPr>
              <w:pStyle w:val="2"/>
              <w:spacing w:after="0" w:line="240" w:lineRule="auto"/>
              <w:ind w:left="0" w:firstLine="709"/>
              <w:jc w:val="both"/>
              <w:rPr>
                <w:b/>
                <w:bCs/>
              </w:rPr>
            </w:pPr>
            <w:r w:rsidRPr="00381962">
              <w:rPr>
                <w:b/>
                <w:bCs/>
              </w:rPr>
              <w:t>Тема 3</w:t>
            </w:r>
          </w:p>
          <w:p w:rsidR="009C61C6" w:rsidRPr="00381962" w:rsidRDefault="009C61C6" w:rsidP="0021475E">
            <w:pPr>
              <w:pStyle w:val="2"/>
              <w:spacing w:after="0" w:line="240" w:lineRule="auto"/>
              <w:ind w:left="0" w:firstLine="709"/>
              <w:jc w:val="both"/>
              <w:rPr>
                <w:bCs/>
              </w:rPr>
            </w:pPr>
            <w:r w:rsidRPr="00381962">
              <w:rPr>
                <w:bCs/>
              </w:rPr>
              <w:t>Методы титриметрического анализа. Требования, предъявляемые к реакции в титриметрическом анализе. Приемы титрования: прямое и обратное, косвенное титрование. Способы выражения концентраций растворов в титриметрии. Эквивалент. Молярная масса эквивалента. Первичные стандарты, требования, предъявляемые к ним. Фиксаналы. Вторичные стандарты. Виды кривых титрования. Скачок титрования. Точка эквивалентности и конечная точка титрования.</w:t>
            </w:r>
          </w:p>
          <w:p w:rsidR="009C61C6" w:rsidRPr="00381962" w:rsidRDefault="009C61C6" w:rsidP="0021475E">
            <w:pPr>
              <w:ind w:right="34" w:firstLine="728"/>
              <w:jc w:val="both"/>
            </w:pPr>
            <w:r w:rsidRPr="00381962">
              <w:rPr>
                <w:b/>
              </w:rPr>
              <w:t>Кислотно-основное титрование.</w:t>
            </w:r>
            <w:r w:rsidRPr="00381962">
              <w:rPr>
                <w:bCs/>
              </w:rPr>
              <w:t xml:space="preserve"> Построение кривых титрования: сильной кислоты сильным основанием; слабой кислоты сильным основанием. Влияние величины констант кислотности или основности, концентрации кислот или оснований, температуры на характер кривых титрования. Кислотно-основное титрование в водных средах.</w:t>
            </w:r>
            <w:r w:rsidRPr="00381962">
              <w:t xml:space="preserve"> Кислотно-основные индикаторы. Теория ионных окрасок Оствальда. Интервал перехода индикатора. Хромофорная теория индикаторов. Правило выбора индикаторов. Индикаторная ошибка титрования: водородная и гидроксидная</w:t>
            </w:r>
            <w:r w:rsidR="00381962">
              <w:t>.</w:t>
            </w:r>
          </w:p>
          <w:p w:rsidR="009C61C6" w:rsidRPr="00381962" w:rsidRDefault="009C61C6" w:rsidP="0021475E">
            <w:pPr>
              <w:pStyle w:val="2"/>
              <w:spacing w:after="0" w:line="240" w:lineRule="auto"/>
              <w:ind w:left="0" w:firstLine="709"/>
              <w:jc w:val="both"/>
              <w:rPr>
                <w:bCs/>
              </w:rPr>
            </w:pPr>
            <w:r w:rsidRPr="00381962">
              <w:rPr>
                <w:b/>
              </w:rPr>
              <w:t>Окислительно-восстановительное титрование</w:t>
            </w:r>
            <w:r w:rsidRPr="00381962">
              <w:rPr>
                <w:bCs/>
              </w:rPr>
              <w:t>. Кривые титрования. Факторы, влияющие на характер кривых титрования: концентрация ионов водорода, комплексообразование, ионная сила. Способы определения конечной точки титрования; индикаторы. Погрешности титрования. Методы окислительно-восстановительного титрования:</w:t>
            </w:r>
          </w:p>
          <w:p w:rsidR="009C61C6" w:rsidRPr="00381962" w:rsidRDefault="009C61C6" w:rsidP="0021475E">
            <w:pPr>
              <w:pStyle w:val="2"/>
              <w:spacing w:after="0" w:line="240" w:lineRule="auto"/>
              <w:ind w:left="0" w:firstLine="709"/>
              <w:jc w:val="both"/>
              <w:rPr>
                <w:bCs/>
              </w:rPr>
            </w:pPr>
            <w:r w:rsidRPr="00381962">
              <w:rPr>
                <w:bCs/>
              </w:rPr>
              <w:t>Перманганатометрия. Рабочие растворы. Определение железа (</w:t>
            </w:r>
            <w:r w:rsidRPr="00381962">
              <w:rPr>
                <w:bCs/>
                <w:lang w:val="en-US"/>
              </w:rPr>
              <w:t>II</w:t>
            </w:r>
            <w:r w:rsidRPr="00381962">
              <w:rPr>
                <w:bCs/>
              </w:rPr>
              <w:t>), марганца (</w:t>
            </w:r>
            <w:r w:rsidRPr="00381962">
              <w:rPr>
                <w:bCs/>
                <w:lang w:val="en-US"/>
              </w:rPr>
              <w:t>II</w:t>
            </w:r>
            <w:r w:rsidRPr="00381962">
              <w:rPr>
                <w:bCs/>
              </w:rPr>
              <w:t>), оксалатов, пероксида водорода, нитритов.</w:t>
            </w:r>
          </w:p>
          <w:p w:rsidR="009C61C6" w:rsidRPr="00381962" w:rsidRDefault="009C61C6" w:rsidP="0021475E">
            <w:pPr>
              <w:pStyle w:val="2"/>
              <w:spacing w:after="0" w:line="240" w:lineRule="auto"/>
              <w:ind w:left="0" w:firstLine="709"/>
              <w:jc w:val="both"/>
              <w:rPr>
                <w:bCs/>
              </w:rPr>
            </w:pPr>
            <w:r w:rsidRPr="00381962">
              <w:rPr>
                <w:bCs/>
              </w:rPr>
              <w:t>Иодометрия. Система иод</w:t>
            </w:r>
            <w:r w:rsidRPr="00381962">
              <w:rPr>
                <w:bCs/>
              </w:rPr>
              <w:sym w:font="Symbol" w:char="002D"/>
            </w:r>
            <w:r w:rsidRPr="00381962">
              <w:rPr>
                <w:bCs/>
              </w:rPr>
              <w:t>иодид как окислитель или восстановитель. Рабочие растворы. Индикаторы Определение восстановителей. Определение окислителей.</w:t>
            </w:r>
          </w:p>
          <w:p w:rsidR="009C61C6" w:rsidRPr="00381962" w:rsidRDefault="009C61C6" w:rsidP="0021475E">
            <w:pPr>
              <w:pStyle w:val="2"/>
              <w:spacing w:after="0" w:line="240" w:lineRule="auto"/>
              <w:ind w:left="0" w:firstLine="709"/>
              <w:jc w:val="both"/>
              <w:rPr>
                <w:bCs/>
              </w:rPr>
            </w:pPr>
            <w:r w:rsidRPr="00381962">
              <w:rPr>
                <w:b/>
              </w:rPr>
              <w:t>Осадительное титрование</w:t>
            </w:r>
            <w:r w:rsidRPr="00381962">
              <w:rPr>
                <w:bCs/>
              </w:rPr>
              <w:t>. Построение кривых титрования. Первичные и вторичные стандарты; индикаторы. Погрешности титрования. Примеры практического применения.</w:t>
            </w:r>
          </w:p>
          <w:p w:rsidR="00F27D31" w:rsidRPr="00381962" w:rsidRDefault="009C61C6" w:rsidP="0021475E">
            <w:pPr>
              <w:pStyle w:val="2"/>
              <w:spacing w:after="0" w:line="240" w:lineRule="auto"/>
              <w:ind w:left="0" w:firstLine="709"/>
              <w:jc w:val="both"/>
              <w:rPr>
                <w:bCs/>
              </w:rPr>
            </w:pPr>
            <w:r w:rsidRPr="00381962">
              <w:rPr>
                <w:b/>
              </w:rPr>
              <w:t>Комплексометрическое титрование.</w:t>
            </w:r>
            <w:r w:rsidRPr="00381962">
              <w:rPr>
                <w:bCs/>
              </w:rPr>
              <w:t xml:space="preserve"> Неорганические и органические титранты в комплексонометрии. Использование аминополикарбоновых кислот в комплексонометрии. Построение кривых титрования. Металлоиндикаторы и требования, предъявляемые к ним. Важнейшие универсальные и специфические металлоиндикаторы. Способы комплексонометрического титрования: прямое, обратное, косвенное. Селективность титрования и способы ее повышения. Погрешности титрования. Примеры практического применения. Определение кальция, магния, железа, алюминия.</w:t>
            </w:r>
          </w:p>
        </w:tc>
        <w:tc>
          <w:tcPr>
            <w:tcW w:w="850" w:type="dxa"/>
          </w:tcPr>
          <w:p w:rsidR="00F27D31" w:rsidRPr="00381962" w:rsidRDefault="007B061C">
            <w:r>
              <w:t>8</w:t>
            </w:r>
          </w:p>
        </w:tc>
        <w:tc>
          <w:tcPr>
            <w:tcW w:w="1134" w:type="dxa"/>
          </w:tcPr>
          <w:p w:rsidR="00F27D31" w:rsidRPr="00381962" w:rsidRDefault="007B061C">
            <w:r>
              <w:t>8</w:t>
            </w:r>
          </w:p>
        </w:tc>
        <w:tc>
          <w:tcPr>
            <w:tcW w:w="815" w:type="dxa"/>
          </w:tcPr>
          <w:p w:rsidR="00F27D31" w:rsidRPr="00381962" w:rsidRDefault="007B061C">
            <w:r>
              <w:t>36</w:t>
            </w:r>
          </w:p>
        </w:tc>
      </w:tr>
      <w:tr w:rsidR="00F27D31" w:rsidRPr="00381962">
        <w:tc>
          <w:tcPr>
            <w:tcW w:w="973" w:type="dxa"/>
          </w:tcPr>
          <w:p w:rsidR="00F27D31" w:rsidRPr="00381962" w:rsidRDefault="009C61C6">
            <w:r w:rsidRPr="00381962">
              <w:t>9</w:t>
            </w:r>
          </w:p>
        </w:tc>
        <w:tc>
          <w:tcPr>
            <w:tcW w:w="6365" w:type="dxa"/>
          </w:tcPr>
          <w:p w:rsidR="00F27D31" w:rsidRPr="00381962" w:rsidRDefault="0091061B" w:rsidP="0021475E">
            <w:pPr>
              <w:pStyle w:val="2"/>
              <w:spacing w:line="240" w:lineRule="auto"/>
              <w:ind w:left="0" w:firstLine="728"/>
              <w:outlineLvl w:val="0"/>
              <w:rPr>
                <w:b/>
              </w:rPr>
            </w:pPr>
            <w:r w:rsidRPr="00381962">
              <w:rPr>
                <w:b/>
                <w:bCs/>
              </w:rPr>
              <w:t xml:space="preserve">Тема 4. </w:t>
            </w:r>
            <w:r w:rsidR="009C61C6" w:rsidRPr="00381962">
              <w:rPr>
                <w:bCs/>
              </w:rPr>
              <w:t>Сущность гравиметрического анализа, форма осаждения, гравиметрическая форма гравиметрический фактор; преимущества и недостатки метода. Прямые и косвенные методы определения. Важнейшие органические и неорганические осадители. Погрешности в гравиметрическом анализе. Общая схема определений. Требования, предъявляемые к осаждаемой и гравиметрической формам. Расчеты в гравиметрическом анализе.</w:t>
            </w:r>
          </w:p>
        </w:tc>
        <w:tc>
          <w:tcPr>
            <w:tcW w:w="850" w:type="dxa"/>
          </w:tcPr>
          <w:p w:rsidR="00F27D31" w:rsidRPr="00381962" w:rsidRDefault="007B061C">
            <w:r>
              <w:t>2</w:t>
            </w:r>
          </w:p>
        </w:tc>
        <w:tc>
          <w:tcPr>
            <w:tcW w:w="1134" w:type="dxa"/>
          </w:tcPr>
          <w:p w:rsidR="00F27D31" w:rsidRPr="00381962" w:rsidRDefault="007B061C">
            <w:r>
              <w:t>2</w:t>
            </w:r>
          </w:p>
        </w:tc>
        <w:tc>
          <w:tcPr>
            <w:tcW w:w="815" w:type="dxa"/>
          </w:tcPr>
          <w:p w:rsidR="00F27D31" w:rsidRPr="00381962" w:rsidRDefault="007B061C">
            <w:r>
              <w:t>–</w:t>
            </w:r>
          </w:p>
        </w:tc>
      </w:tr>
    </w:tbl>
    <w:p w:rsidR="004A37DF" w:rsidRPr="00381962" w:rsidRDefault="004A37DF" w:rsidP="00246A65">
      <w:pPr>
        <w:pStyle w:val="a8"/>
        <w:ind w:firstLine="0"/>
        <w:rPr>
          <w:lang w:val="en-US"/>
        </w:rPr>
      </w:pPr>
    </w:p>
    <w:p w:rsidR="004A37DF" w:rsidRPr="00381962" w:rsidRDefault="004A37DF" w:rsidP="004A37DF">
      <w:pPr>
        <w:pStyle w:val="aa"/>
      </w:pPr>
      <w:r w:rsidRPr="00381962">
        <w:rPr>
          <w:lang w:val="en-US"/>
        </w:rPr>
        <w:t xml:space="preserve">ТЕМЫ </w:t>
      </w:r>
      <w:r w:rsidRPr="00381962">
        <w:t>практических занятий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"/>
        <w:gridCol w:w="9164"/>
      </w:tblGrid>
      <w:tr w:rsidR="00381962" w:rsidRPr="00381962" w:rsidTr="00406A47">
        <w:tc>
          <w:tcPr>
            <w:tcW w:w="973" w:type="dxa"/>
          </w:tcPr>
          <w:p w:rsidR="004A37DF" w:rsidRPr="00381962" w:rsidRDefault="004A37DF" w:rsidP="00406A47">
            <w:pPr>
              <w:rPr>
                <w:b/>
              </w:rPr>
            </w:pPr>
            <w:r w:rsidRPr="00381962">
              <w:rPr>
                <w:b/>
              </w:rPr>
              <w:t>Недели</w:t>
            </w:r>
          </w:p>
        </w:tc>
        <w:tc>
          <w:tcPr>
            <w:tcW w:w="6365" w:type="dxa"/>
          </w:tcPr>
          <w:p w:rsidR="004A37DF" w:rsidRPr="00381962" w:rsidRDefault="004A37DF" w:rsidP="00406A47">
            <w:pPr>
              <w:rPr>
                <w:b/>
              </w:rPr>
            </w:pPr>
            <w:r w:rsidRPr="00381962">
              <w:rPr>
                <w:b/>
              </w:rPr>
              <w:t xml:space="preserve">Содержание </w:t>
            </w:r>
            <w:r w:rsidRPr="00381962">
              <w:rPr>
                <w:b/>
                <w:lang w:val="en-US"/>
              </w:rPr>
              <w:t>/</w:t>
            </w:r>
            <w:r w:rsidRPr="00381962">
              <w:rPr>
                <w:b/>
              </w:rPr>
              <w:t xml:space="preserve"> Темы занятий</w:t>
            </w:r>
          </w:p>
        </w:tc>
      </w:tr>
      <w:tr w:rsidR="00381962" w:rsidRPr="00381962" w:rsidTr="00406A47">
        <w:tc>
          <w:tcPr>
            <w:tcW w:w="973" w:type="dxa"/>
          </w:tcPr>
          <w:p w:rsidR="004A37DF" w:rsidRPr="00381962" w:rsidRDefault="004A37DF" w:rsidP="00406A47"/>
        </w:tc>
        <w:tc>
          <w:tcPr>
            <w:tcW w:w="9164" w:type="dxa"/>
          </w:tcPr>
          <w:p w:rsidR="004A37DF" w:rsidRPr="00381962" w:rsidRDefault="004A37DF" w:rsidP="00406A47">
            <w:r w:rsidRPr="00381962">
              <w:rPr>
                <w:i/>
              </w:rPr>
              <w:t>3 семестр</w:t>
            </w:r>
          </w:p>
        </w:tc>
      </w:tr>
      <w:tr w:rsidR="00381962" w:rsidRPr="00381962" w:rsidTr="00406A47">
        <w:tc>
          <w:tcPr>
            <w:tcW w:w="973" w:type="dxa"/>
          </w:tcPr>
          <w:p w:rsidR="004A37DF" w:rsidRPr="00381962" w:rsidRDefault="004A37DF" w:rsidP="00406A47">
            <w:r w:rsidRPr="00381962">
              <w:t>2</w:t>
            </w:r>
          </w:p>
        </w:tc>
        <w:tc>
          <w:tcPr>
            <w:tcW w:w="9164" w:type="dxa"/>
          </w:tcPr>
          <w:p w:rsidR="004A37DF" w:rsidRPr="00381962" w:rsidRDefault="004A37DF" w:rsidP="004A37DF">
            <w:pPr>
              <w:pStyle w:val="af"/>
              <w:tabs>
                <w:tab w:val="left" w:pos="945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962">
              <w:rPr>
                <w:rFonts w:ascii="Times New Roman" w:hAnsi="Times New Roman"/>
                <w:sz w:val="24"/>
                <w:szCs w:val="24"/>
              </w:rPr>
              <w:t>Математическая обработка результатов анализа.</w:t>
            </w:r>
          </w:p>
        </w:tc>
      </w:tr>
      <w:tr w:rsidR="00381962" w:rsidRPr="00381962" w:rsidTr="00406A47">
        <w:tc>
          <w:tcPr>
            <w:tcW w:w="973" w:type="dxa"/>
          </w:tcPr>
          <w:p w:rsidR="004A37DF" w:rsidRPr="00381962" w:rsidRDefault="004A37DF" w:rsidP="00406A47">
            <w:r w:rsidRPr="00381962">
              <w:t>4</w:t>
            </w:r>
          </w:p>
        </w:tc>
        <w:tc>
          <w:tcPr>
            <w:tcW w:w="9164" w:type="dxa"/>
          </w:tcPr>
          <w:p w:rsidR="004A37DF" w:rsidRPr="00381962" w:rsidRDefault="004A37DF" w:rsidP="004A37DF">
            <w:pPr>
              <w:pStyle w:val="af"/>
              <w:tabs>
                <w:tab w:val="left" w:pos="945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962">
              <w:rPr>
                <w:rFonts w:ascii="Times New Roman" w:hAnsi="Times New Roman"/>
                <w:sz w:val="24"/>
                <w:szCs w:val="24"/>
              </w:rPr>
              <w:t>Равновесия в водных растворах кислот и оснований.</w:t>
            </w:r>
          </w:p>
        </w:tc>
      </w:tr>
      <w:tr w:rsidR="00381962" w:rsidRPr="00381962" w:rsidTr="00406A47">
        <w:tc>
          <w:tcPr>
            <w:tcW w:w="973" w:type="dxa"/>
          </w:tcPr>
          <w:p w:rsidR="004A37DF" w:rsidRPr="00381962" w:rsidRDefault="004A37DF" w:rsidP="00406A47">
            <w:r w:rsidRPr="00381962">
              <w:t>6</w:t>
            </w:r>
          </w:p>
        </w:tc>
        <w:tc>
          <w:tcPr>
            <w:tcW w:w="9164" w:type="dxa"/>
          </w:tcPr>
          <w:p w:rsidR="004A37DF" w:rsidRPr="00381962" w:rsidRDefault="004A37DF" w:rsidP="004A37DF">
            <w:pPr>
              <w:pStyle w:val="af"/>
              <w:spacing w:line="360" w:lineRule="auto"/>
              <w:ind w:left="1276" w:hanging="1276"/>
              <w:rPr>
                <w:rFonts w:ascii="Times New Roman" w:hAnsi="Times New Roman"/>
                <w:sz w:val="24"/>
                <w:szCs w:val="24"/>
              </w:rPr>
            </w:pPr>
            <w:r w:rsidRPr="00381962">
              <w:rPr>
                <w:rFonts w:ascii="Times New Roman" w:hAnsi="Times New Roman"/>
                <w:sz w:val="24"/>
                <w:szCs w:val="24"/>
              </w:rPr>
              <w:t xml:space="preserve">Равновесия в растворах малорастворимых соединений. </w:t>
            </w:r>
          </w:p>
        </w:tc>
      </w:tr>
      <w:tr w:rsidR="00381962" w:rsidRPr="00381962" w:rsidTr="00406A47">
        <w:tc>
          <w:tcPr>
            <w:tcW w:w="973" w:type="dxa"/>
          </w:tcPr>
          <w:p w:rsidR="004A37DF" w:rsidRPr="00381962" w:rsidRDefault="004A37DF" w:rsidP="00406A47">
            <w:r w:rsidRPr="00381962">
              <w:t>8</w:t>
            </w:r>
          </w:p>
        </w:tc>
        <w:tc>
          <w:tcPr>
            <w:tcW w:w="9164" w:type="dxa"/>
          </w:tcPr>
          <w:p w:rsidR="004A37DF" w:rsidRPr="00381962" w:rsidRDefault="004A37DF" w:rsidP="004A37DF">
            <w:pPr>
              <w:pStyle w:val="af"/>
              <w:spacing w:line="360" w:lineRule="auto"/>
              <w:ind w:left="1276" w:hanging="1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962">
              <w:rPr>
                <w:rFonts w:ascii="Times New Roman" w:hAnsi="Times New Roman"/>
                <w:sz w:val="24"/>
                <w:szCs w:val="24"/>
              </w:rPr>
              <w:t>Равновесия в растворах координационных соединений.</w:t>
            </w:r>
          </w:p>
        </w:tc>
      </w:tr>
      <w:tr w:rsidR="00381962" w:rsidRPr="00381962" w:rsidTr="00406A47">
        <w:tc>
          <w:tcPr>
            <w:tcW w:w="973" w:type="dxa"/>
          </w:tcPr>
          <w:p w:rsidR="004A37DF" w:rsidRPr="00381962" w:rsidRDefault="004A37DF" w:rsidP="00406A47">
            <w:r w:rsidRPr="00381962">
              <w:t>10</w:t>
            </w:r>
          </w:p>
        </w:tc>
        <w:tc>
          <w:tcPr>
            <w:tcW w:w="9164" w:type="dxa"/>
          </w:tcPr>
          <w:p w:rsidR="004A37DF" w:rsidRPr="00381962" w:rsidRDefault="004A37DF" w:rsidP="004A37DF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962">
              <w:rPr>
                <w:rFonts w:ascii="Times New Roman" w:hAnsi="Times New Roman"/>
                <w:sz w:val="24"/>
                <w:szCs w:val="24"/>
              </w:rPr>
              <w:t>Равновесия при протекании окислительно-восстановительных процессов.</w:t>
            </w:r>
          </w:p>
        </w:tc>
      </w:tr>
      <w:tr w:rsidR="00381962" w:rsidRPr="00381962" w:rsidTr="00406A47">
        <w:tc>
          <w:tcPr>
            <w:tcW w:w="973" w:type="dxa"/>
          </w:tcPr>
          <w:p w:rsidR="004A37DF" w:rsidRPr="00381962" w:rsidRDefault="004A37DF" w:rsidP="00406A47">
            <w:r w:rsidRPr="00381962">
              <w:t>12</w:t>
            </w:r>
          </w:p>
        </w:tc>
        <w:tc>
          <w:tcPr>
            <w:tcW w:w="9164" w:type="dxa"/>
          </w:tcPr>
          <w:p w:rsidR="004A37DF" w:rsidRPr="00381962" w:rsidRDefault="004A37DF" w:rsidP="004A37DF">
            <w:pPr>
              <w:pStyle w:val="af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962">
              <w:rPr>
                <w:rFonts w:ascii="Times New Roman" w:hAnsi="Times New Roman"/>
                <w:sz w:val="24"/>
                <w:szCs w:val="24"/>
              </w:rPr>
              <w:t xml:space="preserve"> Кислотно-основное титрование и осадительное титрование.</w:t>
            </w:r>
          </w:p>
        </w:tc>
      </w:tr>
      <w:tr w:rsidR="00381962" w:rsidRPr="00381962" w:rsidTr="00406A47">
        <w:tc>
          <w:tcPr>
            <w:tcW w:w="973" w:type="dxa"/>
          </w:tcPr>
          <w:p w:rsidR="004A37DF" w:rsidRPr="00381962" w:rsidRDefault="004A37DF" w:rsidP="00406A47">
            <w:r w:rsidRPr="00381962">
              <w:t>14</w:t>
            </w:r>
          </w:p>
        </w:tc>
        <w:tc>
          <w:tcPr>
            <w:tcW w:w="9164" w:type="dxa"/>
          </w:tcPr>
          <w:p w:rsidR="004A37DF" w:rsidRPr="00381962" w:rsidRDefault="004A37DF" w:rsidP="004A37DF">
            <w:pPr>
              <w:pStyle w:val="af"/>
              <w:spacing w:line="360" w:lineRule="auto"/>
              <w:ind w:left="1276" w:hanging="1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962">
              <w:rPr>
                <w:rFonts w:ascii="Times New Roman" w:hAnsi="Times New Roman"/>
                <w:sz w:val="24"/>
                <w:szCs w:val="24"/>
              </w:rPr>
              <w:t>Комплексометрическое титрование.</w:t>
            </w:r>
          </w:p>
        </w:tc>
      </w:tr>
      <w:tr w:rsidR="00381962" w:rsidRPr="00381962" w:rsidTr="00406A47">
        <w:tc>
          <w:tcPr>
            <w:tcW w:w="973" w:type="dxa"/>
          </w:tcPr>
          <w:p w:rsidR="004A37DF" w:rsidRPr="00381962" w:rsidRDefault="004A37DF" w:rsidP="00406A47">
            <w:r w:rsidRPr="00381962">
              <w:t>16</w:t>
            </w:r>
          </w:p>
        </w:tc>
        <w:tc>
          <w:tcPr>
            <w:tcW w:w="9164" w:type="dxa"/>
          </w:tcPr>
          <w:p w:rsidR="004A37DF" w:rsidRPr="00381962" w:rsidRDefault="004A37DF" w:rsidP="004A37DF">
            <w:pPr>
              <w:pStyle w:val="af"/>
              <w:spacing w:line="360" w:lineRule="auto"/>
              <w:ind w:left="1276" w:hanging="1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962">
              <w:rPr>
                <w:rFonts w:ascii="Times New Roman" w:hAnsi="Times New Roman"/>
                <w:sz w:val="24"/>
                <w:szCs w:val="24"/>
              </w:rPr>
              <w:t>Окислительно-восстановительное титрование.</w:t>
            </w:r>
          </w:p>
        </w:tc>
      </w:tr>
      <w:tr w:rsidR="004A37DF" w:rsidRPr="00381962" w:rsidTr="00406A47">
        <w:tc>
          <w:tcPr>
            <w:tcW w:w="973" w:type="dxa"/>
          </w:tcPr>
          <w:p w:rsidR="004A37DF" w:rsidRPr="00381962" w:rsidRDefault="001F56D3" w:rsidP="00406A47">
            <w:r w:rsidRPr="00381962">
              <w:t>17</w:t>
            </w:r>
          </w:p>
        </w:tc>
        <w:tc>
          <w:tcPr>
            <w:tcW w:w="9164" w:type="dxa"/>
          </w:tcPr>
          <w:p w:rsidR="004A37DF" w:rsidRPr="00381962" w:rsidRDefault="004A37DF" w:rsidP="004A37DF">
            <w:pPr>
              <w:pStyle w:val="af"/>
              <w:spacing w:line="360" w:lineRule="auto"/>
              <w:ind w:left="1276" w:hanging="12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962">
              <w:rPr>
                <w:rFonts w:ascii="Times New Roman" w:hAnsi="Times New Roman"/>
                <w:sz w:val="24"/>
                <w:szCs w:val="24"/>
              </w:rPr>
              <w:t xml:space="preserve">Гравиметрический анализ. </w:t>
            </w:r>
          </w:p>
        </w:tc>
      </w:tr>
    </w:tbl>
    <w:p w:rsidR="004A37DF" w:rsidRPr="00381962" w:rsidRDefault="004A37DF" w:rsidP="00246A65">
      <w:pPr>
        <w:pStyle w:val="a8"/>
        <w:ind w:firstLine="0"/>
      </w:pPr>
    </w:p>
    <w:p w:rsidR="004A37DF" w:rsidRPr="00381962" w:rsidRDefault="004A37DF" w:rsidP="00246A65">
      <w:pPr>
        <w:pStyle w:val="a8"/>
        <w:ind w:firstLine="0"/>
        <w:rPr>
          <w:lang w:val="en-US"/>
        </w:rPr>
      </w:pPr>
    </w:p>
    <w:p w:rsidR="002F201D" w:rsidRPr="00381962" w:rsidRDefault="008E1541" w:rsidP="008E1541">
      <w:pPr>
        <w:pStyle w:val="aa"/>
        <w:rPr>
          <w:lang w:val="en-US"/>
        </w:rPr>
      </w:pPr>
      <w:r w:rsidRPr="00381962">
        <w:rPr>
          <w:lang w:val="en-US"/>
        </w:rPr>
        <w:t>ТЕМЫ ЛАБОРАТОРНЫХ РАБОТ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"/>
        <w:gridCol w:w="9164"/>
      </w:tblGrid>
      <w:tr w:rsidR="00381962" w:rsidRPr="00381962" w:rsidTr="002924E5">
        <w:tc>
          <w:tcPr>
            <w:tcW w:w="973" w:type="dxa"/>
          </w:tcPr>
          <w:p w:rsidR="008E1541" w:rsidRPr="00381962" w:rsidRDefault="008E1541" w:rsidP="008E1541">
            <w:pPr>
              <w:rPr>
                <w:b/>
              </w:rPr>
            </w:pPr>
            <w:r w:rsidRPr="00381962">
              <w:rPr>
                <w:b/>
              </w:rPr>
              <w:t>Недели</w:t>
            </w:r>
          </w:p>
        </w:tc>
        <w:tc>
          <w:tcPr>
            <w:tcW w:w="6365" w:type="dxa"/>
          </w:tcPr>
          <w:p w:rsidR="008E1541" w:rsidRPr="00381962" w:rsidRDefault="008E1541" w:rsidP="008E1541">
            <w:pPr>
              <w:rPr>
                <w:b/>
              </w:rPr>
            </w:pPr>
            <w:r w:rsidRPr="00381962">
              <w:rPr>
                <w:b/>
              </w:rPr>
              <w:t xml:space="preserve">Содержание </w:t>
            </w:r>
            <w:r w:rsidRPr="00381962">
              <w:rPr>
                <w:b/>
                <w:lang w:val="en-US"/>
              </w:rPr>
              <w:t>/</w:t>
            </w:r>
            <w:r w:rsidRPr="00381962">
              <w:rPr>
                <w:b/>
              </w:rPr>
              <w:t xml:space="preserve"> Темы занятий</w:t>
            </w:r>
          </w:p>
        </w:tc>
      </w:tr>
      <w:tr w:rsidR="00381962" w:rsidRPr="00381962">
        <w:tc>
          <w:tcPr>
            <w:tcW w:w="973" w:type="dxa"/>
          </w:tcPr>
          <w:p w:rsidR="00F27D31" w:rsidRPr="00381962" w:rsidRDefault="00F27D31"/>
        </w:tc>
        <w:tc>
          <w:tcPr>
            <w:tcW w:w="9164" w:type="dxa"/>
          </w:tcPr>
          <w:p w:rsidR="00F27D31" w:rsidRPr="00381962" w:rsidRDefault="009C61C6">
            <w:r w:rsidRPr="00381962">
              <w:rPr>
                <w:i/>
              </w:rPr>
              <w:t>3</w:t>
            </w:r>
            <w:r w:rsidR="00B146FE" w:rsidRPr="00381962">
              <w:rPr>
                <w:i/>
              </w:rPr>
              <w:t xml:space="preserve"> семестр</w:t>
            </w:r>
          </w:p>
        </w:tc>
      </w:tr>
      <w:tr w:rsidR="00381962" w:rsidRPr="00381962">
        <w:tc>
          <w:tcPr>
            <w:tcW w:w="973" w:type="dxa"/>
          </w:tcPr>
          <w:p w:rsidR="00F27D31" w:rsidRPr="00381962" w:rsidRDefault="00B146FE" w:rsidP="00381962">
            <w:r w:rsidRPr="00381962">
              <w:t xml:space="preserve">1 - </w:t>
            </w:r>
            <w:r w:rsidR="002943E5" w:rsidRPr="00381962">
              <w:t>2</w:t>
            </w:r>
          </w:p>
        </w:tc>
        <w:tc>
          <w:tcPr>
            <w:tcW w:w="9164" w:type="dxa"/>
          </w:tcPr>
          <w:p w:rsidR="00F27D31" w:rsidRPr="00381962" w:rsidRDefault="009C61C6" w:rsidP="0038196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81962">
              <w:rPr>
                <w:rFonts w:ascii="Times New Roman" w:hAnsi="Times New Roman"/>
                <w:sz w:val="24"/>
                <w:szCs w:val="24"/>
              </w:rPr>
              <w:t>Приготовление раствора соляной кислоты и установление его титра по буре.</w:t>
            </w:r>
          </w:p>
        </w:tc>
      </w:tr>
      <w:tr w:rsidR="00381962" w:rsidRPr="00381962">
        <w:tc>
          <w:tcPr>
            <w:tcW w:w="973" w:type="dxa"/>
          </w:tcPr>
          <w:p w:rsidR="00F27D31" w:rsidRPr="00381962" w:rsidRDefault="002943E5" w:rsidP="00381962">
            <w:r w:rsidRPr="00381962">
              <w:t>3</w:t>
            </w:r>
            <w:r w:rsidR="00C27144" w:rsidRPr="00381962">
              <w:t>-4</w:t>
            </w:r>
          </w:p>
        </w:tc>
        <w:tc>
          <w:tcPr>
            <w:tcW w:w="9164" w:type="dxa"/>
          </w:tcPr>
          <w:p w:rsidR="00F27D31" w:rsidRPr="00381962" w:rsidRDefault="002943E5" w:rsidP="0038196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81962">
              <w:rPr>
                <w:rFonts w:ascii="Times New Roman" w:hAnsi="Times New Roman"/>
                <w:sz w:val="24"/>
                <w:szCs w:val="24"/>
              </w:rPr>
              <w:t>Определение едких щелочей и соды в техническом рабочего едком натре.</w:t>
            </w:r>
          </w:p>
        </w:tc>
      </w:tr>
      <w:tr w:rsidR="00381962" w:rsidRPr="00381962">
        <w:tc>
          <w:tcPr>
            <w:tcW w:w="973" w:type="dxa"/>
          </w:tcPr>
          <w:p w:rsidR="00F27D31" w:rsidRPr="00381962" w:rsidRDefault="002943E5" w:rsidP="00381962">
            <w:r w:rsidRPr="00381962">
              <w:t>5-6</w:t>
            </w:r>
          </w:p>
        </w:tc>
        <w:tc>
          <w:tcPr>
            <w:tcW w:w="9164" w:type="dxa"/>
          </w:tcPr>
          <w:p w:rsidR="00F27D31" w:rsidRPr="00381962" w:rsidRDefault="002943E5" w:rsidP="0038196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81962">
              <w:rPr>
                <w:rFonts w:ascii="Times New Roman" w:hAnsi="Times New Roman"/>
                <w:sz w:val="24"/>
                <w:szCs w:val="24"/>
              </w:rPr>
              <w:t>Определение содержания солей щелочноземельных металлов в растворе методом кислотно-основного титрования.</w:t>
            </w:r>
          </w:p>
        </w:tc>
      </w:tr>
      <w:tr w:rsidR="00381962" w:rsidRPr="00381962">
        <w:tc>
          <w:tcPr>
            <w:tcW w:w="973" w:type="dxa"/>
          </w:tcPr>
          <w:p w:rsidR="00F27D31" w:rsidRPr="00381962" w:rsidRDefault="002943E5" w:rsidP="00381962">
            <w:r w:rsidRPr="00381962">
              <w:t>7-8</w:t>
            </w:r>
          </w:p>
        </w:tc>
        <w:tc>
          <w:tcPr>
            <w:tcW w:w="9164" w:type="dxa"/>
          </w:tcPr>
          <w:p w:rsidR="00F27D31" w:rsidRPr="00381962" w:rsidRDefault="002943E5" w:rsidP="0038196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81962">
              <w:rPr>
                <w:rFonts w:ascii="Times New Roman" w:hAnsi="Times New Roman"/>
                <w:sz w:val="24"/>
                <w:szCs w:val="24"/>
              </w:rPr>
              <w:t>Установки титра раствора перманганата калия по щавелевой кислоте. Определение железа (</w:t>
            </w:r>
            <w:r w:rsidRPr="0038196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81962">
              <w:rPr>
                <w:rFonts w:ascii="Times New Roman" w:hAnsi="Times New Roman"/>
                <w:sz w:val="24"/>
                <w:szCs w:val="24"/>
              </w:rPr>
              <w:t>) в растворе соли Мора.</w:t>
            </w:r>
          </w:p>
        </w:tc>
      </w:tr>
      <w:tr w:rsidR="00381962" w:rsidRPr="00381962">
        <w:tc>
          <w:tcPr>
            <w:tcW w:w="973" w:type="dxa"/>
          </w:tcPr>
          <w:p w:rsidR="00F27D31" w:rsidRPr="00381962" w:rsidRDefault="002943E5" w:rsidP="00381962">
            <w:r w:rsidRPr="00381962">
              <w:t>9-10</w:t>
            </w:r>
          </w:p>
        </w:tc>
        <w:tc>
          <w:tcPr>
            <w:tcW w:w="9164" w:type="dxa"/>
          </w:tcPr>
          <w:p w:rsidR="002943E5" w:rsidRPr="00381962" w:rsidRDefault="002943E5" w:rsidP="00381962">
            <w:pPr>
              <w:pStyle w:val="af"/>
              <w:ind w:hanging="99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962">
              <w:rPr>
                <w:rFonts w:ascii="Times New Roman" w:hAnsi="Times New Roman"/>
                <w:sz w:val="24"/>
                <w:szCs w:val="24"/>
              </w:rPr>
              <w:t xml:space="preserve">Стандар  Стандартизация раствора тиосульфата натрия по перманганату калия. Определение </w:t>
            </w:r>
          </w:p>
          <w:p w:rsidR="00F27D31" w:rsidRPr="00381962" w:rsidRDefault="002943E5" w:rsidP="00381962">
            <w:pPr>
              <w:pStyle w:val="af"/>
              <w:ind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962">
              <w:rPr>
                <w:rFonts w:ascii="Times New Roman" w:hAnsi="Times New Roman"/>
                <w:sz w:val="24"/>
                <w:szCs w:val="24"/>
              </w:rPr>
              <w:tab/>
              <w:t>ионов меди (</w:t>
            </w:r>
            <w:r w:rsidRPr="0038196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81962">
              <w:rPr>
                <w:rFonts w:ascii="Times New Roman" w:hAnsi="Times New Roman"/>
                <w:sz w:val="24"/>
                <w:szCs w:val="24"/>
              </w:rPr>
              <w:t>) в растворе.</w:t>
            </w:r>
          </w:p>
        </w:tc>
      </w:tr>
      <w:tr w:rsidR="00381962" w:rsidRPr="00381962">
        <w:tc>
          <w:tcPr>
            <w:tcW w:w="973" w:type="dxa"/>
          </w:tcPr>
          <w:p w:rsidR="002943E5" w:rsidRPr="00381962" w:rsidRDefault="002943E5" w:rsidP="00381962">
            <w:r w:rsidRPr="00381962">
              <w:t>11-12</w:t>
            </w:r>
          </w:p>
        </w:tc>
        <w:tc>
          <w:tcPr>
            <w:tcW w:w="9164" w:type="dxa"/>
          </w:tcPr>
          <w:p w:rsidR="002943E5" w:rsidRPr="00381962" w:rsidRDefault="002943E5" w:rsidP="00381962">
            <w:pPr>
              <w:pStyle w:val="af"/>
              <w:ind w:hanging="99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962">
              <w:rPr>
                <w:rFonts w:ascii="Times New Roman" w:hAnsi="Times New Roman"/>
                <w:sz w:val="24"/>
                <w:szCs w:val="24"/>
              </w:rPr>
              <w:t>Стандар  Стандартизация раствора по методу Мора. Определение ионов хлора по методу Мора.</w:t>
            </w:r>
          </w:p>
          <w:p w:rsidR="002943E5" w:rsidRPr="00381962" w:rsidRDefault="002943E5" w:rsidP="00381962">
            <w:pPr>
              <w:pStyle w:val="af"/>
              <w:ind w:hanging="9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1962" w:rsidRPr="00381962" w:rsidTr="00381962">
        <w:trPr>
          <w:trHeight w:val="439"/>
        </w:trPr>
        <w:tc>
          <w:tcPr>
            <w:tcW w:w="973" w:type="dxa"/>
          </w:tcPr>
          <w:p w:rsidR="002943E5" w:rsidRPr="00381962" w:rsidRDefault="002943E5" w:rsidP="00381962">
            <w:r w:rsidRPr="00381962">
              <w:t>13-14</w:t>
            </w:r>
          </w:p>
        </w:tc>
        <w:tc>
          <w:tcPr>
            <w:tcW w:w="9164" w:type="dxa"/>
          </w:tcPr>
          <w:p w:rsidR="002943E5" w:rsidRPr="00381962" w:rsidRDefault="002943E5" w:rsidP="0038196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81962">
              <w:rPr>
                <w:rFonts w:ascii="Times New Roman" w:hAnsi="Times New Roman"/>
                <w:sz w:val="24"/>
                <w:szCs w:val="24"/>
              </w:rPr>
              <w:t>Приготовление и стандартизация раствора трилона Б. Определение общей жесткости воды.</w:t>
            </w:r>
          </w:p>
          <w:p w:rsidR="002943E5" w:rsidRPr="00381962" w:rsidRDefault="002943E5" w:rsidP="00381962">
            <w:pPr>
              <w:pStyle w:val="af"/>
              <w:ind w:hanging="99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3E5" w:rsidRPr="00381962">
        <w:tc>
          <w:tcPr>
            <w:tcW w:w="973" w:type="dxa"/>
          </w:tcPr>
          <w:p w:rsidR="002943E5" w:rsidRPr="00381962" w:rsidRDefault="002943E5" w:rsidP="00381962">
            <w:r w:rsidRPr="00381962">
              <w:t>15-16</w:t>
            </w:r>
          </w:p>
        </w:tc>
        <w:tc>
          <w:tcPr>
            <w:tcW w:w="9164" w:type="dxa"/>
          </w:tcPr>
          <w:p w:rsidR="002943E5" w:rsidRPr="00381962" w:rsidRDefault="002943E5" w:rsidP="00381962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81962">
              <w:rPr>
                <w:rFonts w:ascii="Times New Roman" w:hAnsi="Times New Roman"/>
                <w:sz w:val="24"/>
                <w:szCs w:val="24"/>
              </w:rPr>
              <w:t>Комплексометрическое определение ионов железа (</w:t>
            </w:r>
            <w:r w:rsidRPr="00381962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381962">
              <w:rPr>
                <w:rFonts w:ascii="Times New Roman" w:hAnsi="Times New Roman"/>
                <w:sz w:val="24"/>
                <w:szCs w:val="24"/>
              </w:rPr>
              <w:t>) и алюминия при совместном присутствии.</w:t>
            </w:r>
          </w:p>
        </w:tc>
      </w:tr>
    </w:tbl>
    <w:p w:rsidR="009D48B3" w:rsidRPr="00381962" w:rsidRDefault="009D48B3" w:rsidP="009D48B3">
      <w:pPr>
        <w:rPr>
          <w:b/>
          <w:sz w:val="32"/>
          <w:szCs w:val="32"/>
        </w:rPr>
      </w:pPr>
    </w:p>
    <w:p w:rsidR="00A63548" w:rsidRPr="006F37A2" w:rsidRDefault="00A50A33" w:rsidP="009D48B3">
      <w:pPr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         5. </w:t>
      </w:r>
      <w:r w:rsidR="00A63548" w:rsidRPr="006F37A2">
        <w:rPr>
          <w:b/>
          <w:sz w:val="28"/>
          <w:szCs w:val="32"/>
        </w:rPr>
        <w:t>Образовательные технологии</w:t>
      </w:r>
    </w:p>
    <w:p w:rsidR="0091061B" w:rsidRPr="00381962" w:rsidRDefault="0091061B" w:rsidP="00A50A33">
      <w:pPr>
        <w:pStyle w:val="a8"/>
      </w:pPr>
      <w:r w:rsidRPr="00381962">
        <w:t>1.</w:t>
      </w:r>
      <w:r w:rsidR="00C27144" w:rsidRPr="00381962">
        <w:rPr>
          <w:bCs/>
        </w:rPr>
        <w:t xml:space="preserve"> При реализации программы дисциплины </w:t>
      </w:r>
      <w:r w:rsidR="00C27144" w:rsidRPr="00381962">
        <w:t xml:space="preserve">«Аналитическая </w:t>
      </w:r>
      <w:r w:rsidR="00C27144" w:rsidRPr="00381962">
        <w:rPr>
          <w:iCs/>
        </w:rPr>
        <w:t>химия</w:t>
      </w:r>
      <w:r w:rsidR="00C27144" w:rsidRPr="00381962">
        <w:t xml:space="preserve">» </w:t>
      </w:r>
      <w:r w:rsidR="00C27144" w:rsidRPr="00381962">
        <w:rPr>
          <w:bCs/>
        </w:rPr>
        <w:t xml:space="preserve">используются различные образовательные технологии – во время аудиторных занятий (36 часов) занятия проводятся в форме лекций (широко применяется компьютерная презентация), практических (семинарских) занятий, выполнения лабораторных работ. Для контроля усвоения разделов данного курса </w:t>
      </w:r>
      <w:r w:rsidR="00F3084C" w:rsidRPr="00381962">
        <w:rPr>
          <w:bCs/>
        </w:rPr>
        <w:t>каждый студент выполняет два</w:t>
      </w:r>
      <w:r w:rsidR="00C27144" w:rsidRPr="00381962">
        <w:rPr>
          <w:bCs/>
        </w:rPr>
        <w:t xml:space="preserve"> индивидуальных домашних задания. При приеме домашнего задания используются тестовые технологии, как с выборочным вариантом ответов, так и </w:t>
      </w:r>
      <w:r w:rsidR="00C27144" w:rsidRPr="00381962">
        <w:rPr>
          <w:bCs/>
        </w:rPr>
        <w:lastRenderedPageBreak/>
        <w:t>так и безальтернативные варианты, ответы на которые позволяют судить об усвоении студентом данного курса; при защите лабораторных работ проводится собеседование и опрос в устной форме.</w:t>
      </w:r>
      <w:r w:rsidRPr="00381962">
        <w:t xml:space="preserve"> Проведение практических и лабора</w:t>
      </w:r>
      <w:r w:rsidR="00665F6E">
        <w:t xml:space="preserve">торных занятий с интерактивным </w:t>
      </w:r>
      <w:r w:rsidRPr="00381962">
        <w:t>участием студентов.</w:t>
      </w:r>
    </w:p>
    <w:p w:rsidR="0091061B" w:rsidRPr="00381962" w:rsidRDefault="0091061B" w:rsidP="00A50A33">
      <w:pPr>
        <w:pStyle w:val="a8"/>
      </w:pPr>
      <w:r w:rsidRPr="00381962">
        <w:t>2. Обсуждение контрольных вопросов при проведении аудиторных занятий.</w:t>
      </w:r>
    </w:p>
    <w:p w:rsidR="00F27D31" w:rsidRPr="00381962" w:rsidRDefault="0091061B" w:rsidP="00A50A33">
      <w:pPr>
        <w:pStyle w:val="a8"/>
        <w:ind w:firstLine="0"/>
      </w:pPr>
      <w:r w:rsidRPr="00381962">
        <w:rPr>
          <w:bCs/>
        </w:rPr>
        <w:t xml:space="preserve">            3. </w:t>
      </w:r>
      <w:r w:rsidR="00C27144" w:rsidRPr="00381962">
        <w:rPr>
          <w:bCs/>
        </w:rPr>
        <w:t>Самостоятельная работа студентов (72 часа) подразумевает проработку лекционного материала, подготовку к лабораторным работам с использованием рекомендуемой литературы, а также выполнение индивидуального домашнего задания и подготовку к коллоквиуму</w:t>
      </w:r>
    </w:p>
    <w:p w:rsidR="00A63548" w:rsidRPr="00381962" w:rsidRDefault="00A50A33" w:rsidP="001F56D3">
      <w:pPr>
        <w:pStyle w:val="ac"/>
        <w:ind w:firstLine="0"/>
      </w:pPr>
      <w:r>
        <w:t xml:space="preserve">          </w:t>
      </w:r>
      <w:r w:rsidR="006F0E19">
        <w:t xml:space="preserve">6. </w:t>
      </w:r>
      <w:r w:rsidR="005300F8" w:rsidRPr="00381962">
        <w:t>ТРЕБОВАНИЯ К ФОНДУ ОЦЕНОЧНЫХ СРЕДСТВ В РАМКАХ РЕАЛИЗУЕМОЙ ОБРАЗОВАТЕЛЬНОЙ ПРОГРАММЫ</w:t>
      </w:r>
    </w:p>
    <w:p w:rsidR="00F27D31" w:rsidRPr="00381962" w:rsidRDefault="00B146FE">
      <w:pPr>
        <w:pStyle w:val="a8"/>
      </w:pPr>
      <w:r w:rsidRPr="00381962">
        <w:t>• проведение контрольных опросов при проведении лекций и лабораторных занятий;</w:t>
      </w:r>
    </w:p>
    <w:p w:rsidR="00F27D31" w:rsidRPr="00381962" w:rsidRDefault="00B146FE">
      <w:pPr>
        <w:pStyle w:val="a8"/>
      </w:pPr>
      <w:r w:rsidRPr="00381962">
        <w:t>• проведение промежуточного семестрового контроля;</w:t>
      </w:r>
    </w:p>
    <w:p w:rsidR="00F27D31" w:rsidRPr="00381962" w:rsidRDefault="00B146FE">
      <w:pPr>
        <w:pStyle w:val="a8"/>
      </w:pPr>
      <w:r w:rsidRPr="00381962">
        <w:t>• выполнение индивидуальных заданий к лабораторному практикуму;</w:t>
      </w:r>
    </w:p>
    <w:p w:rsidR="00F27D31" w:rsidRDefault="004319F6">
      <w:pPr>
        <w:pStyle w:val="a8"/>
      </w:pPr>
      <w:r w:rsidRPr="00381962">
        <w:t xml:space="preserve">• заключительный </w:t>
      </w:r>
      <w:r w:rsidR="00A50A33">
        <w:t>экзамен.</w:t>
      </w:r>
    </w:p>
    <w:p w:rsidR="00A50A33" w:rsidRPr="00A50A33" w:rsidRDefault="00A50A33">
      <w:pPr>
        <w:pStyle w:val="a8"/>
        <w:rPr>
          <w:b/>
          <w:szCs w:val="24"/>
        </w:rPr>
      </w:pPr>
    </w:p>
    <w:p w:rsidR="00A50A33" w:rsidRDefault="00A50A33" w:rsidP="00A50A33">
      <w:pPr>
        <w:spacing w:line="300" w:lineRule="auto"/>
        <w:jc w:val="center"/>
        <w:rPr>
          <w:b/>
          <w:szCs w:val="24"/>
        </w:rPr>
      </w:pPr>
      <w:r w:rsidRPr="00A50A33">
        <w:rPr>
          <w:b/>
          <w:szCs w:val="24"/>
        </w:rPr>
        <w:t>ВОПРОСЫ К ЭКЗАМЕНУ</w:t>
      </w:r>
    </w:p>
    <w:p w:rsidR="00A50A33" w:rsidRPr="00A50A33" w:rsidRDefault="00A50A33" w:rsidP="00A50A33">
      <w:pPr>
        <w:pStyle w:val="af4"/>
        <w:spacing w:after="0"/>
        <w:ind w:left="0"/>
        <w:jc w:val="both"/>
        <w:rPr>
          <w:szCs w:val="24"/>
        </w:rPr>
      </w:pPr>
      <w:r w:rsidRPr="00A50A33">
        <w:rPr>
          <w:szCs w:val="24"/>
        </w:rPr>
        <w:t xml:space="preserve">1. Реакции кислотно-основного взаимодействия. Протолитическая теория кислот и оснваний </w:t>
      </w:r>
      <w:r>
        <w:rPr>
          <w:szCs w:val="24"/>
        </w:rPr>
        <w:t xml:space="preserve"> </w:t>
      </w:r>
      <w:r w:rsidRPr="00A50A33">
        <w:rPr>
          <w:szCs w:val="24"/>
        </w:rPr>
        <w:t>Бренстеда–Лоури. Электронная теория Льюиса.</w:t>
      </w:r>
    </w:p>
    <w:p w:rsidR="00A50A33" w:rsidRPr="00A50A33" w:rsidRDefault="00A50A33" w:rsidP="00A50A33">
      <w:pPr>
        <w:pStyle w:val="af4"/>
        <w:spacing w:after="0"/>
        <w:ind w:left="0"/>
        <w:jc w:val="both"/>
        <w:rPr>
          <w:szCs w:val="24"/>
        </w:rPr>
      </w:pPr>
      <w:r w:rsidRPr="00A50A33">
        <w:rPr>
          <w:szCs w:val="24"/>
        </w:rPr>
        <w:t>2. Равновесия в растворах кислот и оснований. Расчет рН растворов слабых кислот и оснований.</w:t>
      </w:r>
    </w:p>
    <w:p w:rsidR="00A50A33" w:rsidRPr="00A50A33" w:rsidRDefault="00A50A33" w:rsidP="00A50A33">
      <w:pPr>
        <w:spacing w:after="0"/>
        <w:jc w:val="both"/>
        <w:rPr>
          <w:szCs w:val="24"/>
        </w:rPr>
      </w:pPr>
      <w:r w:rsidRPr="00A50A33">
        <w:rPr>
          <w:szCs w:val="24"/>
        </w:rPr>
        <w:t>3. Буферные смеси. Буферное действие. Расчет рН буферной смеси.</w:t>
      </w:r>
    </w:p>
    <w:p w:rsidR="00A50A33" w:rsidRPr="00A50A33" w:rsidRDefault="00A50A33" w:rsidP="00A50A33">
      <w:pPr>
        <w:spacing w:after="0"/>
        <w:jc w:val="both"/>
        <w:rPr>
          <w:szCs w:val="24"/>
        </w:rPr>
      </w:pPr>
      <w:r w:rsidRPr="00A50A33">
        <w:rPr>
          <w:szCs w:val="24"/>
        </w:rPr>
        <w:t>4. Кислотно-основные индикаторы.Теория ионных окрасок Оствальда Интервал перехода индикатора. Хромофорная теория индикаторов. Правило выбора индикаторов.</w:t>
      </w:r>
    </w:p>
    <w:p w:rsidR="00A50A33" w:rsidRPr="00A50A33" w:rsidRDefault="00A50A33" w:rsidP="00A50A33">
      <w:pPr>
        <w:spacing w:after="0"/>
        <w:jc w:val="both"/>
        <w:rPr>
          <w:szCs w:val="24"/>
        </w:rPr>
      </w:pPr>
      <w:r w:rsidRPr="00A50A33">
        <w:rPr>
          <w:szCs w:val="24"/>
        </w:rPr>
        <w:t>5. Осаждение и растворение малорастворимых соединений. Произведение растворимости. Растворение малорастворимых соединений под действием сильных кислот.</w:t>
      </w:r>
    </w:p>
    <w:p w:rsidR="00A50A33" w:rsidRPr="00A50A33" w:rsidRDefault="00A50A33" w:rsidP="00A50A33">
      <w:pPr>
        <w:spacing w:after="0"/>
        <w:jc w:val="both"/>
        <w:rPr>
          <w:szCs w:val="24"/>
        </w:rPr>
      </w:pPr>
      <w:r w:rsidRPr="00A50A33">
        <w:rPr>
          <w:szCs w:val="24"/>
        </w:rPr>
        <w:t>6. Реакции окисления восстановления Окислительно-восстановительный потенциал.</w:t>
      </w:r>
    </w:p>
    <w:p w:rsidR="00A50A33" w:rsidRPr="00A50A33" w:rsidRDefault="00A50A33" w:rsidP="00A50A33">
      <w:pPr>
        <w:spacing w:after="0"/>
        <w:jc w:val="both"/>
        <w:rPr>
          <w:szCs w:val="24"/>
        </w:rPr>
      </w:pPr>
      <w:r w:rsidRPr="00A50A33">
        <w:rPr>
          <w:szCs w:val="24"/>
        </w:rPr>
        <w:t>7. Редокс-индикаторы. Интервал перехода индикатора.</w:t>
      </w:r>
    </w:p>
    <w:p w:rsidR="00A50A33" w:rsidRPr="00A50A33" w:rsidRDefault="00A50A33" w:rsidP="00A50A33">
      <w:pPr>
        <w:spacing w:after="0"/>
        <w:jc w:val="both"/>
        <w:rPr>
          <w:szCs w:val="24"/>
        </w:rPr>
      </w:pPr>
      <w:r w:rsidRPr="00A50A33">
        <w:rPr>
          <w:szCs w:val="24"/>
        </w:rPr>
        <w:t>8. Классификация погрешностей. Абсолютная и относительная погрешность. Систематические погрешности. Случайные погрешности. Обнаружение промахов.</w:t>
      </w:r>
    </w:p>
    <w:p w:rsidR="00A50A33" w:rsidRPr="00A50A33" w:rsidRDefault="00A50A33" w:rsidP="00A50A33">
      <w:pPr>
        <w:spacing w:after="0"/>
        <w:jc w:val="both"/>
        <w:rPr>
          <w:szCs w:val="24"/>
        </w:rPr>
      </w:pPr>
      <w:r w:rsidRPr="00A50A33">
        <w:rPr>
          <w:szCs w:val="24"/>
        </w:rPr>
        <w:t>9. Титриметрический анализ. Сущность метода. Способы выражения концентрации растворов. Титр рабочего раствора. Титр рабочего раствора по определяемому веществу.</w:t>
      </w:r>
    </w:p>
    <w:p w:rsidR="00A50A33" w:rsidRPr="00A50A33" w:rsidRDefault="00A50A33" w:rsidP="00A50A33">
      <w:pPr>
        <w:spacing w:after="0"/>
        <w:jc w:val="both"/>
        <w:rPr>
          <w:szCs w:val="24"/>
        </w:rPr>
      </w:pPr>
      <w:r w:rsidRPr="00A50A33">
        <w:rPr>
          <w:szCs w:val="24"/>
        </w:rPr>
        <w:t>10. Методы титриметрического анализа. Требования, предъявляемые к реакциям в титриметрическом анализе. Расчеты в титриметрическом анализе.</w:t>
      </w:r>
    </w:p>
    <w:p w:rsidR="00A50A33" w:rsidRPr="00A50A33" w:rsidRDefault="00A50A33" w:rsidP="00A50A33">
      <w:pPr>
        <w:pStyle w:val="af4"/>
        <w:spacing w:after="0"/>
        <w:ind w:left="0"/>
        <w:jc w:val="both"/>
        <w:rPr>
          <w:szCs w:val="24"/>
        </w:rPr>
      </w:pPr>
      <w:r w:rsidRPr="00A50A33">
        <w:rPr>
          <w:szCs w:val="24"/>
        </w:rPr>
        <w:t>11. Основные приемы титрования: прямое, обратное и титрование заместителя.</w:t>
      </w:r>
    </w:p>
    <w:p w:rsidR="00A50A33" w:rsidRPr="00A50A33" w:rsidRDefault="00A50A33" w:rsidP="00A50A33">
      <w:pPr>
        <w:spacing w:after="0"/>
        <w:jc w:val="both"/>
        <w:rPr>
          <w:szCs w:val="24"/>
        </w:rPr>
      </w:pPr>
      <w:r w:rsidRPr="00A50A33">
        <w:rPr>
          <w:szCs w:val="24"/>
        </w:rPr>
        <w:t>12. Кислотно-основное титрование. Рабочие растворы. Выбор индикаторов. Ошибки титрования.</w:t>
      </w:r>
    </w:p>
    <w:p w:rsidR="00A50A33" w:rsidRPr="00A50A33" w:rsidRDefault="00A50A33" w:rsidP="00A50A33">
      <w:pPr>
        <w:spacing w:after="0"/>
        <w:jc w:val="both"/>
        <w:rPr>
          <w:szCs w:val="24"/>
        </w:rPr>
      </w:pPr>
      <w:r w:rsidRPr="00A50A33">
        <w:rPr>
          <w:szCs w:val="24"/>
        </w:rPr>
        <w:t>13. Окислительно-восстановительное титрование. Индикаторы.</w:t>
      </w:r>
    </w:p>
    <w:p w:rsidR="00A50A33" w:rsidRPr="00A50A33" w:rsidRDefault="00A50A33" w:rsidP="00A50A33">
      <w:pPr>
        <w:spacing w:after="0"/>
        <w:jc w:val="both"/>
        <w:rPr>
          <w:szCs w:val="24"/>
        </w:rPr>
      </w:pPr>
      <w:r w:rsidRPr="00A50A33">
        <w:rPr>
          <w:szCs w:val="24"/>
        </w:rPr>
        <w:t>14. Перманганатометрия Рабочие растворы Практическое применение.</w:t>
      </w:r>
    </w:p>
    <w:p w:rsidR="00A50A33" w:rsidRPr="00A50A33" w:rsidRDefault="00A50A33" w:rsidP="00A50A33">
      <w:pPr>
        <w:spacing w:after="0"/>
        <w:jc w:val="both"/>
        <w:rPr>
          <w:szCs w:val="24"/>
        </w:rPr>
      </w:pPr>
      <w:r w:rsidRPr="00A50A33">
        <w:rPr>
          <w:szCs w:val="24"/>
        </w:rPr>
        <w:t>15. Иодометрия. Рабочие растворы. Индикаторы. Практическое применение.</w:t>
      </w:r>
    </w:p>
    <w:p w:rsidR="00A50A33" w:rsidRPr="00A50A33" w:rsidRDefault="00A50A33" w:rsidP="00A50A33">
      <w:pPr>
        <w:spacing w:after="0"/>
        <w:jc w:val="both"/>
        <w:rPr>
          <w:szCs w:val="24"/>
        </w:rPr>
      </w:pPr>
      <w:r w:rsidRPr="00A50A33">
        <w:rPr>
          <w:szCs w:val="24"/>
        </w:rPr>
        <w:t>16. Титрование по методу осаждения. Аргентометрия Метод Мора. Метод Фольгарда. Индикаторы. Практическое применение.</w:t>
      </w:r>
    </w:p>
    <w:p w:rsidR="001F56D3" w:rsidRDefault="00A50A33" w:rsidP="00665F6E">
      <w:pPr>
        <w:spacing w:after="0"/>
        <w:jc w:val="both"/>
        <w:rPr>
          <w:szCs w:val="24"/>
        </w:rPr>
      </w:pPr>
      <w:r w:rsidRPr="00A50A33">
        <w:rPr>
          <w:szCs w:val="24"/>
        </w:rPr>
        <w:t>17. Комплексометрическое титрование. Рабочие растворы. Индикаторы.</w:t>
      </w:r>
      <w:r w:rsidR="002E4E79">
        <w:rPr>
          <w:szCs w:val="24"/>
        </w:rPr>
        <w:t xml:space="preserve"> </w:t>
      </w:r>
      <w:r w:rsidRPr="00A50A33">
        <w:rPr>
          <w:szCs w:val="24"/>
        </w:rPr>
        <w:t>Определение жесткости воды.</w:t>
      </w:r>
    </w:p>
    <w:p w:rsidR="00D45FC3" w:rsidRDefault="00D45FC3" w:rsidP="00665F6E">
      <w:pPr>
        <w:spacing w:after="0"/>
        <w:jc w:val="both"/>
        <w:rPr>
          <w:szCs w:val="24"/>
        </w:rPr>
      </w:pPr>
    </w:p>
    <w:p w:rsidR="00D45FC3" w:rsidRPr="00665F6E" w:rsidRDefault="00D45FC3" w:rsidP="00665F6E">
      <w:pPr>
        <w:spacing w:after="0"/>
        <w:jc w:val="both"/>
        <w:rPr>
          <w:szCs w:val="24"/>
        </w:rPr>
      </w:pPr>
    </w:p>
    <w:p w:rsidR="004319F6" w:rsidRPr="00381962" w:rsidRDefault="00A50A33" w:rsidP="00A50A33">
      <w:pPr>
        <w:tabs>
          <w:tab w:val="left" w:pos="1965"/>
        </w:tabs>
        <w:spacing w:after="0"/>
        <w:ind w:firstLine="709"/>
        <w:jc w:val="both"/>
        <w:rPr>
          <w:b/>
          <w:bCs/>
        </w:rPr>
      </w:pPr>
      <w:r>
        <w:rPr>
          <w:b/>
          <w:bCs/>
        </w:rPr>
        <w:t xml:space="preserve"> 7. </w:t>
      </w:r>
      <w:r w:rsidR="004319F6" w:rsidRPr="00381962">
        <w:rPr>
          <w:b/>
          <w:bCs/>
        </w:rPr>
        <w:t>УЧЕБНО-МЕТОДИЧЕСКОЕ И ИНФОРМАЦИОННОЕ ОБЕСПЕЧЕНИЕ УЧЕБНОЙ ДИСЦИПЛИНЫ</w:t>
      </w:r>
      <w:r w:rsidR="006F0E19">
        <w:rPr>
          <w:b/>
          <w:bCs/>
        </w:rPr>
        <w:t xml:space="preserve"> (МОДУЛЯ)</w:t>
      </w:r>
    </w:p>
    <w:p w:rsidR="004319F6" w:rsidRPr="00381962" w:rsidRDefault="00AB41C5" w:rsidP="004319F6">
      <w:pPr>
        <w:pStyle w:val="2"/>
        <w:spacing w:after="0" w:line="360" w:lineRule="auto"/>
        <w:ind w:left="0"/>
        <w:rPr>
          <w:szCs w:val="28"/>
        </w:rPr>
      </w:pPr>
      <w:r>
        <w:rPr>
          <w:b/>
          <w:szCs w:val="28"/>
        </w:rPr>
        <w:t xml:space="preserve">            </w:t>
      </w:r>
      <w:r w:rsidR="004319F6" w:rsidRPr="00381962">
        <w:rPr>
          <w:b/>
          <w:szCs w:val="28"/>
        </w:rPr>
        <w:t>а) Основная литература</w:t>
      </w:r>
    </w:p>
    <w:p w:rsidR="009D2017" w:rsidRPr="00381962" w:rsidRDefault="009D2017" w:rsidP="009D2017">
      <w:pPr>
        <w:spacing w:after="0" w:line="240" w:lineRule="auto"/>
        <w:ind w:left="284" w:hanging="284"/>
      </w:pPr>
      <w:r w:rsidRPr="00381962">
        <w:t>1. Алексеев В.Н. Количественный анализ. Учебник для ВПО. УМО. / В.Н. Алексеев; Под ред. П.К. Агасяна. – М.: Альянс, 2013. – 504 с. (15 экз.)</w:t>
      </w:r>
    </w:p>
    <w:p w:rsidR="009D2017" w:rsidRPr="00381962" w:rsidRDefault="009D2017" w:rsidP="009D2017">
      <w:pPr>
        <w:spacing w:after="0" w:line="240" w:lineRule="auto"/>
        <w:ind w:left="284" w:hanging="284"/>
      </w:pPr>
      <w:r w:rsidRPr="00381962">
        <w:t>2. Цитович И.К. Курс аналитической химии: Учебник. / И.К. Цитович. – 10-е изд., стер. – СПб.: Издательство Лань, 2009. – 496 с. (15 экз.)</w:t>
      </w:r>
    </w:p>
    <w:p w:rsidR="009D2017" w:rsidRPr="00381962" w:rsidRDefault="009D2017" w:rsidP="009D2017">
      <w:pPr>
        <w:pStyle w:val="2"/>
        <w:tabs>
          <w:tab w:val="num" w:pos="1129"/>
        </w:tabs>
        <w:spacing w:after="0" w:line="240" w:lineRule="auto"/>
        <w:ind w:left="284" w:hanging="284"/>
        <w:rPr>
          <w:b/>
          <w:szCs w:val="28"/>
        </w:rPr>
      </w:pPr>
    </w:p>
    <w:p w:rsidR="004319F6" w:rsidRPr="00381962" w:rsidRDefault="00AB41C5" w:rsidP="009D2017">
      <w:pPr>
        <w:pStyle w:val="2"/>
        <w:tabs>
          <w:tab w:val="num" w:pos="1129"/>
        </w:tabs>
        <w:spacing w:line="240" w:lineRule="auto"/>
        <w:ind w:left="0"/>
        <w:rPr>
          <w:szCs w:val="28"/>
        </w:rPr>
      </w:pPr>
      <w:r>
        <w:rPr>
          <w:b/>
          <w:szCs w:val="28"/>
        </w:rPr>
        <w:t xml:space="preserve">            </w:t>
      </w:r>
      <w:r w:rsidR="004319F6" w:rsidRPr="00381962">
        <w:rPr>
          <w:b/>
          <w:szCs w:val="28"/>
        </w:rPr>
        <w:t>б) Дополнительная литература</w:t>
      </w:r>
    </w:p>
    <w:p w:rsidR="009D2017" w:rsidRPr="00381962" w:rsidRDefault="009D2017" w:rsidP="009D2017">
      <w:pPr>
        <w:tabs>
          <w:tab w:val="left" w:pos="284"/>
        </w:tabs>
        <w:spacing w:after="0" w:line="240" w:lineRule="auto"/>
        <w:ind w:left="284" w:hanging="239"/>
      </w:pPr>
      <w:r w:rsidRPr="00381962">
        <w:t>1. Основы аналитической химии: в 2-х т. / Под ред. Ю.А. Золотова. – М.: Высшая школа, 2000. – Т. 1-2. (15 экз.)</w:t>
      </w:r>
    </w:p>
    <w:p w:rsidR="009D2017" w:rsidRPr="00381962" w:rsidRDefault="009D2017" w:rsidP="009D2017">
      <w:pPr>
        <w:tabs>
          <w:tab w:val="left" w:pos="284"/>
        </w:tabs>
        <w:spacing w:after="0" w:line="240" w:lineRule="auto"/>
        <w:ind w:left="284" w:hanging="239"/>
      </w:pPr>
      <w:r w:rsidRPr="00381962">
        <w:t>2. Крешков А.П. Основы аналитической химии: в 3-х кн. – М.: Химия, 1976. – Кн. 1-3. (50 экз.)</w:t>
      </w:r>
    </w:p>
    <w:p w:rsidR="009D2017" w:rsidRPr="00381962" w:rsidRDefault="009D2017" w:rsidP="009D2017">
      <w:pPr>
        <w:tabs>
          <w:tab w:val="left" w:pos="284"/>
        </w:tabs>
        <w:spacing w:after="0" w:line="240" w:lineRule="auto"/>
        <w:ind w:left="284" w:hanging="239"/>
      </w:pPr>
      <w:r w:rsidRPr="00381962">
        <w:t>3. Лурье Ю.Ю. Справочник по аналитической химии / Ю.Ю. Лурье. – Изд. 6-е, перераб. и доп. – М.: Альянс, 2013. – 447 с. (15 экз.)</w:t>
      </w:r>
    </w:p>
    <w:p w:rsidR="009D2017" w:rsidRPr="00381962" w:rsidRDefault="009D2017" w:rsidP="009D2017">
      <w:pPr>
        <w:tabs>
          <w:tab w:val="left" w:pos="284"/>
        </w:tabs>
        <w:spacing w:after="0" w:line="240" w:lineRule="auto"/>
        <w:ind w:left="284" w:hanging="239"/>
      </w:pPr>
      <w:r w:rsidRPr="00381962">
        <w:t>4. Дорохова Е.Н. Задачи и вопросы по аналитической химии. – М.: Мир, 2001. – 267 с. (5 экз.)</w:t>
      </w:r>
    </w:p>
    <w:p w:rsidR="009D2017" w:rsidRPr="00381962" w:rsidRDefault="009D2017" w:rsidP="009D2017">
      <w:pPr>
        <w:tabs>
          <w:tab w:val="left" w:pos="284"/>
        </w:tabs>
        <w:spacing w:after="0" w:line="240" w:lineRule="auto"/>
        <w:ind w:left="284" w:hanging="239"/>
      </w:pPr>
      <w:r w:rsidRPr="00381962">
        <w:t>5. Практикум по аналитической химии: Учебное пособие для вузов. / В.П. Васильев [и др.]. – М.: Высшая школа, 2000. – 328 с. (50 экз.)</w:t>
      </w:r>
    </w:p>
    <w:p w:rsidR="009D2017" w:rsidRPr="00381962" w:rsidRDefault="009D2017" w:rsidP="009D2017">
      <w:pPr>
        <w:tabs>
          <w:tab w:val="left" w:pos="284"/>
        </w:tabs>
        <w:spacing w:after="0" w:line="240" w:lineRule="auto"/>
        <w:ind w:left="284" w:hanging="239"/>
      </w:pPr>
      <w:r w:rsidRPr="00381962">
        <w:t>6. Аналитическая химия. Сборник вопросов, упражнений и задач по аналитической химии. / Под ред. В.П. Васильева. – М.: Дрофа, 2003. – 320 с. (50 экз.)</w:t>
      </w:r>
    </w:p>
    <w:p w:rsidR="009D2017" w:rsidRPr="00381962" w:rsidRDefault="009D2017" w:rsidP="009D2017">
      <w:pPr>
        <w:tabs>
          <w:tab w:val="left" w:pos="284"/>
        </w:tabs>
        <w:spacing w:after="0" w:line="240" w:lineRule="auto"/>
        <w:ind w:left="284" w:hanging="239"/>
      </w:pPr>
      <w:r w:rsidRPr="00381962">
        <w:t>7. Медведев В.П., Боровик Л.А. Лабораторные работы по дисциплине «Аналитическая химия». – Озерск: ОТИ МИФИ, 2003. – 46 с. (25 экз.)</w:t>
      </w:r>
    </w:p>
    <w:p w:rsidR="00947017" w:rsidRDefault="009D2017" w:rsidP="009D2017">
      <w:pPr>
        <w:tabs>
          <w:tab w:val="left" w:pos="284"/>
        </w:tabs>
        <w:spacing w:after="0" w:line="240" w:lineRule="auto"/>
        <w:ind w:left="284" w:hanging="239"/>
      </w:pPr>
      <w:r w:rsidRPr="00381962">
        <w:t>8. Боровик Л.А. Лабораторные работы по количественному анализу. – Озерск: ОТИ МИФИ, 2004. – 33 с. (25 экз.)</w:t>
      </w:r>
    </w:p>
    <w:p w:rsidR="00665F6E" w:rsidRDefault="00665F6E" w:rsidP="009D2017">
      <w:pPr>
        <w:tabs>
          <w:tab w:val="left" w:pos="284"/>
        </w:tabs>
        <w:spacing w:after="0" w:line="240" w:lineRule="auto"/>
        <w:ind w:left="284" w:hanging="239"/>
      </w:pPr>
    </w:p>
    <w:p w:rsidR="00947017" w:rsidRPr="00665F6E" w:rsidRDefault="005300F8" w:rsidP="00665F6E">
      <w:pPr>
        <w:pStyle w:val="ac"/>
      </w:pPr>
      <w:r w:rsidRPr="00381962">
        <w:t>8. МАТЕРИАЛЬНО-ТЕХНИЧЕСКОЕ ОБЕСПЕЧЕНИЕ УЧЕБНОЙ ДИСЦИПЛИНЫ</w:t>
      </w:r>
    </w:p>
    <w:p w:rsidR="00D45FC3" w:rsidRDefault="00D45FC3" w:rsidP="00D45FC3">
      <w:pPr>
        <w:tabs>
          <w:tab w:val="left" w:pos="1965"/>
        </w:tabs>
        <w:ind w:firstLine="397"/>
        <w:jc w:val="both"/>
        <w:rPr>
          <w:rFonts w:cs="Times New Roman"/>
          <w:bCs/>
        </w:rPr>
      </w:pPr>
      <w:r>
        <w:rPr>
          <w:rFonts w:cs="Times New Roman"/>
          <w:bCs/>
        </w:rPr>
        <w:t>Учебная дисциплина обеспечена учебно-методической документацией и материалами. Ее содержание должно быть представлено в локальной интернет-сети вуза. Имеется доступ к сети Интернет (во время самостоятельной подготовки).</w:t>
      </w:r>
    </w:p>
    <w:p w:rsidR="00D45FC3" w:rsidRDefault="00D45FC3" w:rsidP="00D45FC3">
      <w:pPr>
        <w:autoSpaceDE w:val="0"/>
        <w:autoSpaceDN w:val="0"/>
        <w:adjustRightInd w:val="0"/>
        <w:ind w:firstLine="397"/>
        <w:jc w:val="both"/>
      </w:pPr>
      <w:r>
        <w:rPr>
          <w:b/>
          <w:bCs/>
        </w:rPr>
        <w:t>Программа составлена в соответствии с требованиями ОС ВО НИЯУ МИФИ по специальности  «Химическая технология материалов современной энергетики».</w:t>
      </w:r>
    </w:p>
    <w:p w:rsidR="00D45FC3" w:rsidRDefault="00D45FC3" w:rsidP="00D45FC3">
      <w:pPr>
        <w:tabs>
          <w:tab w:val="left" w:pos="1965"/>
        </w:tabs>
        <w:ind w:firstLine="397"/>
        <w:rPr>
          <w:b/>
          <w:bCs/>
        </w:rPr>
      </w:pPr>
      <w:r>
        <w:rPr>
          <w:b/>
          <w:bCs/>
        </w:rPr>
        <w:t xml:space="preserve">Авторы: </w:t>
      </w:r>
    </w:p>
    <w:p w:rsidR="00D45FC3" w:rsidRDefault="00D45FC3" w:rsidP="00D45FC3">
      <w:pPr>
        <w:tabs>
          <w:tab w:val="left" w:pos="1965"/>
        </w:tabs>
        <w:ind w:firstLine="397"/>
        <w:rPr>
          <w:b/>
          <w:bCs/>
        </w:rPr>
      </w:pPr>
      <w:r>
        <w:rPr>
          <w:b/>
          <w:bCs/>
        </w:rPr>
        <w:t xml:space="preserve">_______________Г.А. Ростунова, доцент кафедры «Химия и химическая технология» ОТИ НИЯУ МИФИ; </w:t>
      </w:r>
    </w:p>
    <w:p w:rsidR="00D45FC3" w:rsidRDefault="00D45FC3" w:rsidP="00D45FC3">
      <w:pPr>
        <w:tabs>
          <w:tab w:val="left" w:pos="1965"/>
        </w:tabs>
        <w:ind w:firstLine="397"/>
        <w:rPr>
          <w:b/>
          <w:bCs/>
        </w:rPr>
      </w:pPr>
      <w:r>
        <w:rPr>
          <w:b/>
          <w:bCs/>
        </w:rPr>
        <w:t>Рецензент(ы)</w:t>
      </w:r>
    </w:p>
    <w:p w:rsidR="002E4E79" w:rsidRPr="002E4E79" w:rsidRDefault="00D45FC3" w:rsidP="002E4E79">
      <w:pPr>
        <w:pStyle w:val="2"/>
        <w:rPr>
          <w:b/>
          <w:bCs/>
        </w:rPr>
      </w:pPr>
      <w:r>
        <w:rPr>
          <w:b/>
          <w:bCs/>
        </w:rPr>
        <w:t>________________</w:t>
      </w:r>
      <w:r w:rsidR="002E4E79" w:rsidRPr="002E4E79">
        <w:t xml:space="preserve"> </w:t>
      </w:r>
      <w:r w:rsidR="002E4E79" w:rsidRPr="002E4E79">
        <w:rPr>
          <w:b/>
        </w:rPr>
        <w:t>П.В. Козлов, к.т.н., руководитель группы ЦЗЛ ФГУП "ПО "Маяк".</w:t>
      </w:r>
    </w:p>
    <w:p w:rsidR="002E4E79" w:rsidRPr="002E4E79" w:rsidRDefault="002E4E79" w:rsidP="002E4E79">
      <w:pPr>
        <w:tabs>
          <w:tab w:val="left" w:pos="1965"/>
        </w:tabs>
        <w:ind w:firstLine="397"/>
        <w:rPr>
          <w:b/>
        </w:rPr>
      </w:pPr>
      <w:r w:rsidRPr="002E4E79">
        <w:rPr>
          <w:b/>
        </w:rPr>
        <w:t xml:space="preserve"> </w:t>
      </w:r>
      <w:bookmarkStart w:id="51" w:name="_GoBack"/>
      <w:bookmarkEnd w:id="51"/>
    </w:p>
    <w:p w:rsidR="00AB41C5" w:rsidRDefault="00D45FC3" w:rsidP="00AB41C5">
      <w:pPr>
        <w:spacing w:line="360" w:lineRule="auto"/>
      </w:pPr>
      <w:r>
        <w:lastRenderedPageBreak/>
        <w:t>Учебная программа рассмотрена на заседании кафедры «Химии и химической технологии» (ХиХТ) ОТИ НИЯУ МИФИ _________ 2021 года и рекомендована для подготовки специалистов.</w:t>
      </w:r>
      <w:r w:rsidR="00AB41C5" w:rsidRPr="00AB41C5">
        <w:t xml:space="preserve"> </w:t>
      </w:r>
    </w:p>
    <w:p w:rsidR="00AB41C5" w:rsidRDefault="00AB41C5" w:rsidP="00AB41C5">
      <w:pPr>
        <w:spacing w:line="360" w:lineRule="auto"/>
      </w:pPr>
      <w:r>
        <w:t xml:space="preserve">Учебная программа утверждена на заседании методического совета института ______20.... </w:t>
      </w:r>
    </w:p>
    <w:p w:rsidR="00AB41C5" w:rsidRDefault="00AB41C5" w:rsidP="00AB41C5">
      <w:pPr>
        <w:spacing w:line="360" w:lineRule="auto"/>
        <w:rPr>
          <w:bCs/>
        </w:rPr>
      </w:pPr>
      <w:r>
        <w:t>протокол_______</w:t>
      </w:r>
    </w:p>
    <w:p w:rsidR="00C604AA" w:rsidRPr="00381962" w:rsidRDefault="00C604AA" w:rsidP="00D45FC3">
      <w:pPr>
        <w:jc w:val="both"/>
      </w:pPr>
    </w:p>
    <w:sectPr w:rsidR="00C604AA" w:rsidRPr="00381962" w:rsidSect="00DB7C18">
      <w:foot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3C8" w:rsidRDefault="009B63C8" w:rsidP="00E976C4">
      <w:pPr>
        <w:spacing w:after="0" w:line="240" w:lineRule="auto"/>
      </w:pPr>
      <w:r>
        <w:separator/>
      </w:r>
    </w:p>
  </w:endnote>
  <w:endnote w:type="continuationSeparator" w:id="0">
    <w:p w:rsidR="009B63C8" w:rsidRDefault="009B63C8" w:rsidP="00E9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744179"/>
      <w:docPartObj>
        <w:docPartGallery w:val="Page Numbers (Bottom of Page)"/>
        <w:docPartUnique/>
      </w:docPartObj>
    </w:sdtPr>
    <w:sdtEndPr/>
    <w:sdtContent>
      <w:p w:rsidR="00D45FC3" w:rsidRDefault="00D45FC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E79">
          <w:rPr>
            <w:noProof/>
          </w:rPr>
          <w:t>10</w:t>
        </w:r>
        <w:r>
          <w:fldChar w:fldCharType="end"/>
        </w:r>
      </w:p>
    </w:sdtContent>
  </w:sdt>
  <w:p w:rsidR="00D45FC3" w:rsidRDefault="00D45F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3C8" w:rsidRDefault="009B63C8" w:rsidP="00E976C4">
      <w:pPr>
        <w:spacing w:after="0" w:line="240" w:lineRule="auto"/>
      </w:pPr>
      <w:r>
        <w:separator/>
      </w:r>
    </w:p>
  </w:footnote>
  <w:footnote w:type="continuationSeparator" w:id="0">
    <w:p w:rsidR="009B63C8" w:rsidRDefault="009B63C8" w:rsidP="00E976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F2F36"/>
    <w:multiLevelType w:val="hybridMultilevel"/>
    <w:tmpl w:val="4E52318C"/>
    <w:lvl w:ilvl="0" w:tplc="1982177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710AA"/>
    <w:multiLevelType w:val="hybridMultilevel"/>
    <w:tmpl w:val="F760EA16"/>
    <w:lvl w:ilvl="0" w:tplc="E842B1B0"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8767519"/>
    <w:multiLevelType w:val="hybridMultilevel"/>
    <w:tmpl w:val="1A22EBE8"/>
    <w:lvl w:ilvl="0" w:tplc="4EACB57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E842B1B0">
      <w:numFmt w:val="bullet"/>
      <w:lvlText w:val="•"/>
      <w:lvlJc w:val="left"/>
      <w:pPr>
        <w:ind w:left="1789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8C744DA"/>
    <w:multiLevelType w:val="hybridMultilevel"/>
    <w:tmpl w:val="DD967CDE"/>
    <w:lvl w:ilvl="0" w:tplc="E842B1B0"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9A72683"/>
    <w:multiLevelType w:val="hybridMultilevel"/>
    <w:tmpl w:val="416AEC1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11ED2"/>
    <w:multiLevelType w:val="hybridMultilevel"/>
    <w:tmpl w:val="708AD4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91281E"/>
    <w:multiLevelType w:val="hybridMultilevel"/>
    <w:tmpl w:val="C99C0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EA55D7"/>
    <w:multiLevelType w:val="hybridMultilevel"/>
    <w:tmpl w:val="8A485860"/>
    <w:lvl w:ilvl="0" w:tplc="2C6A4DB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65358"/>
    <w:multiLevelType w:val="hybridMultilevel"/>
    <w:tmpl w:val="2D30FA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76C4"/>
    <w:rsid w:val="00010244"/>
    <w:rsid w:val="00021D48"/>
    <w:rsid w:val="00042119"/>
    <w:rsid w:val="0004320C"/>
    <w:rsid w:val="000734F6"/>
    <w:rsid w:val="00091A73"/>
    <w:rsid w:val="000B12A3"/>
    <w:rsid w:val="000C43E5"/>
    <w:rsid w:val="000D2AF2"/>
    <w:rsid w:val="000D5FC7"/>
    <w:rsid w:val="0010080D"/>
    <w:rsid w:val="00115920"/>
    <w:rsid w:val="00130590"/>
    <w:rsid w:val="0013269D"/>
    <w:rsid w:val="001378E6"/>
    <w:rsid w:val="00141B69"/>
    <w:rsid w:val="0016111A"/>
    <w:rsid w:val="00167758"/>
    <w:rsid w:val="0019056A"/>
    <w:rsid w:val="00190ACF"/>
    <w:rsid w:val="00193C2B"/>
    <w:rsid w:val="001963A7"/>
    <w:rsid w:val="001B6A40"/>
    <w:rsid w:val="001F1CD9"/>
    <w:rsid w:val="001F2091"/>
    <w:rsid w:val="001F56D3"/>
    <w:rsid w:val="001F69D8"/>
    <w:rsid w:val="0021475E"/>
    <w:rsid w:val="00246A65"/>
    <w:rsid w:val="00273BC6"/>
    <w:rsid w:val="00282D89"/>
    <w:rsid w:val="00286EB4"/>
    <w:rsid w:val="00291C17"/>
    <w:rsid w:val="00291FBB"/>
    <w:rsid w:val="002924E5"/>
    <w:rsid w:val="002943E5"/>
    <w:rsid w:val="002B0D13"/>
    <w:rsid w:val="002B315D"/>
    <w:rsid w:val="002C64DB"/>
    <w:rsid w:val="002E4E79"/>
    <w:rsid w:val="002F201D"/>
    <w:rsid w:val="00305144"/>
    <w:rsid w:val="003300C5"/>
    <w:rsid w:val="00355765"/>
    <w:rsid w:val="00375D65"/>
    <w:rsid w:val="00381962"/>
    <w:rsid w:val="00391993"/>
    <w:rsid w:val="00397C8A"/>
    <w:rsid w:val="003A5BD1"/>
    <w:rsid w:val="003B64F4"/>
    <w:rsid w:val="003C6B6F"/>
    <w:rsid w:val="003D0B1D"/>
    <w:rsid w:val="003D656F"/>
    <w:rsid w:val="003E0F8B"/>
    <w:rsid w:val="003E4079"/>
    <w:rsid w:val="00406A47"/>
    <w:rsid w:val="00415064"/>
    <w:rsid w:val="004319F6"/>
    <w:rsid w:val="00441CD3"/>
    <w:rsid w:val="00450DF0"/>
    <w:rsid w:val="00495844"/>
    <w:rsid w:val="004A37DF"/>
    <w:rsid w:val="004B2E62"/>
    <w:rsid w:val="004C3304"/>
    <w:rsid w:val="004E0B43"/>
    <w:rsid w:val="004E37AA"/>
    <w:rsid w:val="004F0B18"/>
    <w:rsid w:val="005151A7"/>
    <w:rsid w:val="005300F8"/>
    <w:rsid w:val="0053126D"/>
    <w:rsid w:val="0054745B"/>
    <w:rsid w:val="00564213"/>
    <w:rsid w:val="0059039A"/>
    <w:rsid w:val="005A1248"/>
    <w:rsid w:val="005B1F39"/>
    <w:rsid w:val="005B60E9"/>
    <w:rsid w:val="005C3C1F"/>
    <w:rsid w:val="0063212A"/>
    <w:rsid w:val="00645A15"/>
    <w:rsid w:val="00650A6D"/>
    <w:rsid w:val="006538DF"/>
    <w:rsid w:val="00665F6E"/>
    <w:rsid w:val="006749DE"/>
    <w:rsid w:val="00685AEF"/>
    <w:rsid w:val="006C6685"/>
    <w:rsid w:val="006D0E0A"/>
    <w:rsid w:val="006D103B"/>
    <w:rsid w:val="006E493D"/>
    <w:rsid w:val="006F0E19"/>
    <w:rsid w:val="006F37A2"/>
    <w:rsid w:val="007065DD"/>
    <w:rsid w:val="00706EB8"/>
    <w:rsid w:val="00713538"/>
    <w:rsid w:val="00720338"/>
    <w:rsid w:val="00722624"/>
    <w:rsid w:val="007621C8"/>
    <w:rsid w:val="00763A06"/>
    <w:rsid w:val="007B061C"/>
    <w:rsid w:val="007B230C"/>
    <w:rsid w:val="00801846"/>
    <w:rsid w:val="00806453"/>
    <w:rsid w:val="00834621"/>
    <w:rsid w:val="00836828"/>
    <w:rsid w:val="00851C83"/>
    <w:rsid w:val="008C3AC5"/>
    <w:rsid w:val="008C71E1"/>
    <w:rsid w:val="008E1030"/>
    <w:rsid w:val="008E1541"/>
    <w:rsid w:val="008E2EA0"/>
    <w:rsid w:val="00903BD8"/>
    <w:rsid w:val="00907FEF"/>
    <w:rsid w:val="00910534"/>
    <w:rsid w:val="0091061B"/>
    <w:rsid w:val="00915CF4"/>
    <w:rsid w:val="00930709"/>
    <w:rsid w:val="00937134"/>
    <w:rsid w:val="00947017"/>
    <w:rsid w:val="009472DA"/>
    <w:rsid w:val="00964B6C"/>
    <w:rsid w:val="00970556"/>
    <w:rsid w:val="009B63C8"/>
    <w:rsid w:val="009C61C6"/>
    <w:rsid w:val="009C797A"/>
    <w:rsid w:val="009D1A27"/>
    <w:rsid w:val="009D2017"/>
    <w:rsid w:val="009D48B3"/>
    <w:rsid w:val="00A3481A"/>
    <w:rsid w:val="00A50A33"/>
    <w:rsid w:val="00A51FD7"/>
    <w:rsid w:val="00A5772A"/>
    <w:rsid w:val="00A63548"/>
    <w:rsid w:val="00A75EBA"/>
    <w:rsid w:val="00A874F1"/>
    <w:rsid w:val="00A90266"/>
    <w:rsid w:val="00AB41C5"/>
    <w:rsid w:val="00AF114B"/>
    <w:rsid w:val="00B146FE"/>
    <w:rsid w:val="00B1749A"/>
    <w:rsid w:val="00B700CE"/>
    <w:rsid w:val="00B732D9"/>
    <w:rsid w:val="00B76298"/>
    <w:rsid w:val="00B8175B"/>
    <w:rsid w:val="00B818E3"/>
    <w:rsid w:val="00BB0E99"/>
    <w:rsid w:val="00BB4702"/>
    <w:rsid w:val="00C27144"/>
    <w:rsid w:val="00C37590"/>
    <w:rsid w:val="00C52D12"/>
    <w:rsid w:val="00C604AA"/>
    <w:rsid w:val="00C61D96"/>
    <w:rsid w:val="00CA1D34"/>
    <w:rsid w:val="00CA5217"/>
    <w:rsid w:val="00CC452D"/>
    <w:rsid w:val="00CC479E"/>
    <w:rsid w:val="00CF1631"/>
    <w:rsid w:val="00D33E43"/>
    <w:rsid w:val="00D377E3"/>
    <w:rsid w:val="00D45FC3"/>
    <w:rsid w:val="00D4791B"/>
    <w:rsid w:val="00D50D4C"/>
    <w:rsid w:val="00D656A8"/>
    <w:rsid w:val="00D65CB4"/>
    <w:rsid w:val="00D7249F"/>
    <w:rsid w:val="00DB7C18"/>
    <w:rsid w:val="00DC5852"/>
    <w:rsid w:val="00DF0EBB"/>
    <w:rsid w:val="00E36C44"/>
    <w:rsid w:val="00E36D7C"/>
    <w:rsid w:val="00E63146"/>
    <w:rsid w:val="00E976C4"/>
    <w:rsid w:val="00EB6D2A"/>
    <w:rsid w:val="00EC3677"/>
    <w:rsid w:val="00EC5EE7"/>
    <w:rsid w:val="00ED1EF9"/>
    <w:rsid w:val="00EE2C40"/>
    <w:rsid w:val="00F00BD6"/>
    <w:rsid w:val="00F15723"/>
    <w:rsid w:val="00F16511"/>
    <w:rsid w:val="00F251D0"/>
    <w:rsid w:val="00F27D31"/>
    <w:rsid w:val="00F3084C"/>
    <w:rsid w:val="00F353CA"/>
    <w:rsid w:val="00F66786"/>
    <w:rsid w:val="00FB4037"/>
    <w:rsid w:val="00FC7B70"/>
    <w:rsid w:val="00FD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B61E6"/>
  <w15:docId w15:val="{F78FA3A8-E5FE-4ED9-B33F-80E229736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244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A5772A"/>
    <w:pPr>
      <w:keepNext/>
      <w:spacing w:after="0" w:line="360" w:lineRule="auto"/>
      <w:ind w:left="1069"/>
      <w:jc w:val="right"/>
      <w:outlineLvl w:val="0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76C4"/>
  </w:style>
  <w:style w:type="paragraph" w:styleId="a5">
    <w:name w:val="footer"/>
    <w:basedOn w:val="a"/>
    <w:link w:val="a6"/>
    <w:uiPriority w:val="99"/>
    <w:unhideWhenUsed/>
    <w:rsid w:val="00E97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76C4"/>
  </w:style>
  <w:style w:type="table" w:styleId="a7">
    <w:name w:val="Table Grid"/>
    <w:basedOn w:val="a1"/>
    <w:uiPriority w:val="59"/>
    <w:rsid w:val="00010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Параграф"/>
    <w:basedOn w:val="a"/>
    <w:link w:val="a9"/>
    <w:qFormat/>
    <w:rsid w:val="00D50D4C"/>
    <w:pPr>
      <w:spacing w:after="0"/>
      <w:ind w:firstLine="709"/>
      <w:jc w:val="both"/>
    </w:pPr>
  </w:style>
  <w:style w:type="paragraph" w:customStyle="1" w:styleId="aa">
    <w:name w:val="Аннотация"/>
    <w:basedOn w:val="a"/>
    <w:link w:val="ab"/>
    <w:qFormat/>
    <w:rsid w:val="00FD595A"/>
    <w:pPr>
      <w:spacing w:after="240"/>
      <w:jc w:val="center"/>
    </w:pPr>
    <w:rPr>
      <w:b/>
      <w:caps/>
    </w:rPr>
  </w:style>
  <w:style w:type="character" w:customStyle="1" w:styleId="a9">
    <w:name w:val="Параграф Знак"/>
    <w:basedOn w:val="a0"/>
    <w:link w:val="a8"/>
    <w:rsid w:val="00D50D4C"/>
    <w:rPr>
      <w:rFonts w:ascii="Times New Roman" w:hAnsi="Times New Roman"/>
      <w:sz w:val="24"/>
    </w:rPr>
  </w:style>
  <w:style w:type="paragraph" w:customStyle="1" w:styleId="ac">
    <w:name w:val="Заголовок подраздела"/>
    <w:basedOn w:val="a8"/>
    <w:link w:val="ad"/>
    <w:qFormat/>
    <w:rsid w:val="005300F8"/>
    <w:pPr>
      <w:spacing w:before="360" w:after="240"/>
      <w:jc w:val="left"/>
    </w:pPr>
    <w:rPr>
      <w:b/>
      <w:caps/>
    </w:rPr>
  </w:style>
  <w:style w:type="character" w:customStyle="1" w:styleId="ab">
    <w:name w:val="Аннотация Знак"/>
    <w:basedOn w:val="a0"/>
    <w:link w:val="aa"/>
    <w:rsid w:val="00FD595A"/>
    <w:rPr>
      <w:rFonts w:ascii="Times New Roman" w:hAnsi="Times New Roman"/>
      <w:b/>
      <w:caps/>
      <w:sz w:val="24"/>
    </w:rPr>
  </w:style>
  <w:style w:type="character" w:customStyle="1" w:styleId="ad">
    <w:name w:val="Заголовок подраздела Знак"/>
    <w:basedOn w:val="a9"/>
    <w:link w:val="ac"/>
    <w:rsid w:val="005300F8"/>
    <w:rPr>
      <w:rFonts w:ascii="Times New Roman" w:hAnsi="Times New Roman"/>
      <w:b/>
      <w:caps/>
      <w:sz w:val="24"/>
    </w:rPr>
  </w:style>
  <w:style w:type="paragraph" w:styleId="2">
    <w:name w:val="Body Text Indent 2"/>
    <w:basedOn w:val="a"/>
    <w:link w:val="20"/>
    <w:rsid w:val="00763A06"/>
    <w:pPr>
      <w:spacing w:after="120" w:line="48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63A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763A06"/>
    <w:pPr>
      <w:ind w:left="720"/>
      <w:contextualSpacing/>
    </w:pPr>
  </w:style>
  <w:style w:type="paragraph" w:styleId="af">
    <w:name w:val="Plain Text"/>
    <w:aliases w:val=" Знак3,Знак3"/>
    <w:basedOn w:val="a"/>
    <w:link w:val="af0"/>
    <w:rsid w:val="009C61C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aliases w:val=" Знак3 Знак,Знак3 Знак"/>
    <w:basedOn w:val="a0"/>
    <w:link w:val="af"/>
    <w:rsid w:val="009C61C6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1">
    <w:name w:val="Hyperlink"/>
    <w:basedOn w:val="a0"/>
    <w:rsid w:val="004319F6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431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319F6"/>
    <w:rPr>
      <w:rFonts w:ascii="Tahoma" w:hAnsi="Tahoma" w:cs="Tahoma"/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C27144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27144"/>
    <w:rPr>
      <w:rFonts w:ascii="Times New Roman" w:hAnsi="Times New Roman"/>
      <w:sz w:val="24"/>
    </w:rPr>
  </w:style>
  <w:style w:type="paragraph" w:customStyle="1" w:styleId="11">
    <w:name w:val="Знак Знак Знак Знак Знак Знак Знак Знак Знак Знак Знак Знак1 Знак Знак Знак Знак"/>
    <w:basedOn w:val="a"/>
    <w:rsid w:val="00A5772A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character" w:customStyle="1" w:styleId="10">
    <w:name w:val="Заголовок 1 Знак"/>
    <w:basedOn w:val="a0"/>
    <w:link w:val="1"/>
    <w:rsid w:val="00A5772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9">
    <w:name w:val="Font Style29"/>
    <w:basedOn w:val="a0"/>
    <w:uiPriority w:val="99"/>
    <w:rsid w:val="00806453"/>
    <w:rPr>
      <w:rFonts w:ascii="Times New Roman" w:hAnsi="Times New Roman" w:cs="Times New Roman"/>
      <w:sz w:val="22"/>
      <w:szCs w:val="22"/>
    </w:rPr>
  </w:style>
  <w:style w:type="paragraph" w:customStyle="1" w:styleId="Style21">
    <w:name w:val="Style21"/>
    <w:basedOn w:val="a"/>
    <w:uiPriority w:val="99"/>
    <w:rsid w:val="00806453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eastAsiaTheme="minorEastAsia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6CB38-6B24-4BFA-89DE-CF69100BD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11</Pages>
  <Words>3104</Words>
  <Characters>17698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Крамин Алексей Геннадьевич</dc:creator>
  <cp:keywords/>
  <dc:description/>
  <cp:lastModifiedBy>User</cp:lastModifiedBy>
  <cp:revision>15</cp:revision>
  <dcterms:created xsi:type="dcterms:W3CDTF">2015-05-07T05:47:00Z</dcterms:created>
  <dcterms:modified xsi:type="dcterms:W3CDTF">2022-02-21T13:55:00Z</dcterms:modified>
</cp:coreProperties>
</file>